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5F420" w14:textId="77777777" w:rsidR="008B4530" w:rsidRPr="00227637" w:rsidRDefault="006D1F56" w:rsidP="008B4530">
      <w:pPr>
        <w:pStyle w:val="Normal24"/>
        <w:spacing w:after="0" w:line="360" w:lineRule="auto"/>
        <w:outlineLvl w:val="2"/>
        <w:rPr>
          <w:rFonts w:ascii="Times New Roman" w:hAnsi="Times New Roman"/>
        </w:rPr>
      </w:pPr>
      <w:bookmarkStart w:id="0" w:name="_Toc265214409"/>
      <w:r w:rsidRPr="00227637">
        <w:rPr>
          <w:rFonts w:ascii="Times New Roman" w:hAnsi="Times New Roman"/>
          <w:b/>
        </w:rPr>
        <w:t>III.12.8</w:t>
      </w:r>
      <w:r>
        <w:rPr>
          <w:rFonts w:ascii="Times New Roman" w:hAnsi="Times New Roman"/>
          <w:b/>
        </w:rPr>
        <w:t>.</w:t>
      </w:r>
      <w:r w:rsidRPr="00227637">
        <w:rPr>
          <w:rFonts w:ascii="Times New Roman" w:hAnsi="Times New Roman"/>
          <w:b/>
        </w:rPr>
        <w:t xml:space="preserve"> </w:t>
      </w:r>
      <w:r w:rsidRPr="00227637">
        <w:rPr>
          <w:rFonts w:ascii="Times New Roman" w:hAnsi="Times New Roman"/>
          <w:b/>
        </w:rPr>
        <w:tab/>
      </w:r>
      <w:r w:rsidRPr="00227637">
        <w:rPr>
          <w:rFonts w:ascii="Times New Roman" w:hAnsi="Times New Roman"/>
          <w:b/>
        </w:rPr>
        <w:tab/>
        <w:t>Load Modeling Assumptions</w:t>
      </w:r>
      <w:r w:rsidRPr="00227637">
        <w:rPr>
          <w:rFonts w:ascii="Times New Roman" w:hAnsi="Times New Roman"/>
        </w:rPr>
        <w:t>.</w:t>
      </w:r>
      <w:bookmarkEnd w:id="0"/>
      <w:r w:rsidRPr="00227637">
        <w:rPr>
          <w:rFonts w:ascii="Times New Roman" w:hAnsi="Times New Roman"/>
        </w:rPr>
        <w:t xml:space="preserve"> </w:t>
      </w:r>
    </w:p>
    <w:p w14:paraId="4AA3548E" w14:textId="77777777" w:rsidR="008B4530" w:rsidRPr="00227637" w:rsidRDefault="006D1F56" w:rsidP="008B4530">
      <w:pPr>
        <w:pStyle w:val="Normal24"/>
        <w:spacing w:after="0" w:line="360" w:lineRule="auto"/>
        <w:rPr>
          <w:rFonts w:ascii="Times New Roman" w:hAnsi="Times New Roman"/>
        </w:rPr>
      </w:pPr>
      <w:r w:rsidRPr="00227637">
        <w:rPr>
          <w:rFonts w:ascii="Times New Roman" w:hAnsi="Times New Roman"/>
        </w:rPr>
        <w:t xml:space="preserve">The ISO shall forecast load for the New England Control Area and for each Load Zone within the New England Control Area. The load forecasts </w:t>
      </w:r>
      <w:proofErr w:type="gramStart"/>
      <w:r w:rsidRPr="00227637">
        <w:rPr>
          <w:rFonts w:ascii="Times New Roman" w:hAnsi="Times New Roman"/>
        </w:rPr>
        <w:t>shall be based</w:t>
      </w:r>
      <w:proofErr w:type="gramEnd"/>
      <w:r w:rsidRPr="00227637">
        <w:rPr>
          <w:rFonts w:ascii="Times New Roman" w:hAnsi="Times New Roman"/>
        </w:rPr>
        <w:t xml:space="preserve"> on appropriate models and data inputs. Each year, the load forecasts and underlying methodologies, inputs and assumptions </w:t>
      </w:r>
      <w:proofErr w:type="gramStart"/>
      <w:r w:rsidRPr="00227637">
        <w:rPr>
          <w:rFonts w:ascii="Times New Roman" w:hAnsi="Times New Roman"/>
        </w:rPr>
        <w:t>shall be reviewed</w:t>
      </w:r>
      <w:proofErr w:type="gramEnd"/>
      <w:r w:rsidRPr="00227637">
        <w:rPr>
          <w:rFonts w:ascii="Times New Roman" w:hAnsi="Times New Roman"/>
        </w:rPr>
        <w:t xml:space="preserve"> with Governance Participants, the state utility regulatory agencies in New England and, as appropriate, other state agencies. If the load forecast shows a consistent bias over time, either high or low, the ISO shall propose adjustments to the load modeling methodology to the Governance Participants, the state utility regulatory agencies in New England and, as appropriate, other state agencies to eliminate the bias. </w:t>
      </w:r>
    </w:p>
    <w:p w14:paraId="76EF98C2" w14:textId="5A51F0B1" w:rsidR="008B4530" w:rsidRPr="00227637" w:rsidRDefault="005A6988" w:rsidP="008B4530">
      <w:pPr>
        <w:pStyle w:val="Normal24"/>
        <w:spacing w:after="0" w:line="360" w:lineRule="auto"/>
        <w:rPr>
          <w:rFonts w:ascii="Times New Roman" w:hAnsi="Times New Roman"/>
        </w:rPr>
      </w:pPr>
      <w:ins w:id="1" w:author="Margo Caley" w:date="2020-06-01T13:44:00Z">
        <w:r>
          <w:rPr>
            <w:rFonts w:ascii="Times New Roman" w:hAnsi="Times New Roman"/>
          </w:rPr>
          <w:t>To ensure that</w:t>
        </w:r>
      </w:ins>
      <w:ins w:id="2" w:author="Caley, Margoth" w:date="2020-07-16T15:11:00Z">
        <w:r w:rsidR="00147157">
          <w:rPr>
            <w:rFonts w:ascii="Times New Roman" w:hAnsi="Times New Roman"/>
          </w:rPr>
          <w:t xml:space="preserve"> </w:t>
        </w:r>
        <w:r w:rsidR="00147157" w:rsidRPr="001B40BD">
          <w:rPr>
            <w:rFonts w:ascii="Times New Roman" w:hAnsi="Times New Roman"/>
            <w:highlight w:val="yellow"/>
          </w:rPr>
          <w:t>Demand Response Resources, On-Peak Demand Resources, and Seasonal Peak Demand Resources</w:t>
        </w:r>
      </w:ins>
      <w:ins w:id="3" w:author="Caley, Margoth" w:date="2020-07-16T15:12:00Z">
        <w:r w:rsidR="00174DD6">
          <w:rPr>
            <w:rFonts w:ascii="Times New Roman" w:hAnsi="Times New Roman"/>
          </w:rPr>
          <w:t xml:space="preserve"> </w:t>
        </w:r>
      </w:ins>
      <w:bookmarkStart w:id="4" w:name="_GoBack"/>
      <w:bookmarkEnd w:id="4"/>
      <w:proofErr w:type="gramStart"/>
      <w:ins w:id="5" w:author="Margo Caley" w:date="2020-06-01T13:44:00Z">
        <w:r>
          <w:rPr>
            <w:rFonts w:ascii="Times New Roman" w:hAnsi="Times New Roman"/>
          </w:rPr>
          <w:t>are not reflected</w:t>
        </w:r>
        <w:proofErr w:type="gramEnd"/>
        <w:r>
          <w:rPr>
            <w:rFonts w:ascii="Times New Roman" w:hAnsi="Times New Roman"/>
          </w:rPr>
          <w:t xml:space="preserve"> as reductions in the load forecast, </w:t>
        </w:r>
      </w:ins>
      <w:del w:id="6" w:author="Margo Caley" w:date="2020-06-01T13:45:00Z">
        <w:r w:rsidR="006D1F56" w:rsidRPr="00227637" w:rsidDel="005A6988">
          <w:rPr>
            <w:rFonts w:ascii="Times New Roman" w:hAnsi="Times New Roman"/>
          </w:rPr>
          <w:delText xml:space="preserve">Demand </w:delText>
        </w:r>
        <w:r w:rsidR="006D1F56" w:rsidDel="005A6988">
          <w:rPr>
            <w:rFonts w:ascii="Times New Roman" w:hAnsi="Times New Roman"/>
          </w:rPr>
          <w:delText xml:space="preserve">Capacity </w:delText>
        </w:r>
        <w:r w:rsidR="006D1F56" w:rsidRPr="00227637" w:rsidDel="005A6988">
          <w:rPr>
            <w:rFonts w:ascii="Times New Roman" w:hAnsi="Times New Roman"/>
          </w:rPr>
          <w:delText xml:space="preserve">Resources </w:delText>
        </w:r>
      </w:del>
      <w:ins w:id="7" w:author="Margo Caley" w:date="2020-06-01T13:45:00Z">
        <w:r w:rsidR="00F16856">
          <w:rPr>
            <w:rFonts w:ascii="Times New Roman" w:hAnsi="Times New Roman"/>
          </w:rPr>
          <w:t xml:space="preserve">the </w:t>
        </w:r>
      </w:ins>
      <w:ins w:id="8" w:author="Margo Caley" w:date="2020-06-03T16:04:00Z">
        <w:r w:rsidR="00F16856">
          <w:rPr>
            <w:rFonts w:ascii="Times New Roman" w:hAnsi="Times New Roman"/>
          </w:rPr>
          <w:t>ISO</w:t>
        </w:r>
      </w:ins>
      <w:ins w:id="9" w:author="Margo Caley" w:date="2020-06-01T13:45:00Z">
        <w:r>
          <w:rPr>
            <w:rFonts w:ascii="Times New Roman" w:hAnsi="Times New Roman"/>
          </w:rPr>
          <w:t xml:space="preserve"> </w:t>
        </w:r>
      </w:ins>
      <w:r w:rsidR="006D1F56" w:rsidRPr="00227637">
        <w:rPr>
          <w:rFonts w:ascii="Times New Roman" w:hAnsi="Times New Roman"/>
        </w:rPr>
        <w:t xml:space="preserve">shall </w:t>
      </w:r>
      <w:del w:id="10" w:author="Caley, Margoth" w:date="2020-06-03T16:06:00Z">
        <w:r w:rsidR="006D1F56" w:rsidRPr="00227637" w:rsidDel="00F16856">
          <w:rPr>
            <w:rFonts w:ascii="Times New Roman" w:hAnsi="Times New Roman"/>
          </w:rPr>
          <w:delText xml:space="preserve">be </w:delText>
        </w:r>
      </w:del>
      <w:r w:rsidR="006D1F56" w:rsidRPr="00227637">
        <w:rPr>
          <w:rFonts w:ascii="Times New Roman" w:hAnsi="Times New Roman"/>
        </w:rPr>
        <w:t>reflect</w:t>
      </w:r>
      <w:ins w:id="11" w:author="Margo Caley" w:date="2020-06-03T16:04:00Z">
        <w:r w:rsidR="00F16856">
          <w:rPr>
            <w:rFonts w:ascii="Times New Roman" w:hAnsi="Times New Roman"/>
          </w:rPr>
          <w:t xml:space="preserve"> them</w:t>
        </w:r>
      </w:ins>
      <w:del w:id="12" w:author="Margo Caley" w:date="2020-06-03T16:04:00Z">
        <w:r w:rsidR="006D1F56" w:rsidRPr="00227637" w:rsidDel="00F16856">
          <w:rPr>
            <w:rFonts w:ascii="Times New Roman" w:hAnsi="Times New Roman"/>
          </w:rPr>
          <w:delText>ed</w:delText>
        </w:r>
      </w:del>
      <w:r w:rsidR="006D1F56" w:rsidRPr="00227637">
        <w:rPr>
          <w:rFonts w:ascii="Times New Roman" w:hAnsi="Times New Roman"/>
        </w:rPr>
        <w:t xml:space="preserve"> in </w:t>
      </w:r>
      <w:ins w:id="13" w:author="Margo Caley" w:date="2020-06-01T13:44:00Z">
        <w:r>
          <w:rPr>
            <w:rFonts w:ascii="Times New Roman" w:hAnsi="Times New Roman"/>
          </w:rPr>
          <w:t xml:space="preserve">historical </w:t>
        </w:r>
        <w:proofErr w:type="spellStart"/>
        <w:r>
          <w:rPr>
            <w:rFonts w:ascii="Times New Roman" w:hAnsi="Times New Roman"/>
          </w:rPr>
          <w:t>loads</w:t>
        </w:r>
      </w:ins>
      <w:del w:id="14" w:author="Margo Caley" w:date="2020-06-01T13:44:00Z">
        <w:r w:rsidR="006D1F56" w:rsidRPr="00227637" w:rsidDel="005A6988">
          <w:rPr>
            <w:rFonts w:ascii="Times New Roman" w:hAnsi="Times New Roman"/>
          </w:rPr>
          <w:delText xml:space="preserve">the load forecast </w:delText>
        </w:r>
      </w:del>
      <w:r w:rsidR="006D1F56" w:rsidRPr="00227637">
        <w:rPr>
          <w:rFonts w:ascii="Times New Roman" w:hAnsi="Times New Roman"/>
        </w:rPr>
        <w:t>as</w:t>
      </w:r>
      <w:proofErr w:type="spellEnd"/>
      <w:r w:rsidR="006D1F56" w:rsidRPr="00227637">
        <w:rPr>
          <w:rFonts w:ascii="Times New Roman" w:hAnsi="Times New Roman"/>
        </w:rPr>
        <w:t xml:space="preserve"> specified below</w:t>
      </w:r>
      <w:ins w:id="15" w:author="Caley, Margoth" w:date="2020-06-03T17:08:00Z">
        <w:r w:rsidR="00B4618A">
          <w:rPr>
            <w:rFonts w:ascii="Times New Roman" w:hAnsi="Times New Roman"/>
          </w:rPr>
          <w:t>.</w:t>
        </w:r>
      </w:ins>
      <w:del w:id="16" w:author="Caley, Margoth" w:date="2020-06-03T17:08:00Z">
        <w:r w:rsidR="006D1F56" w:rsidRPr="00227637" w:rsidDel="00B4618A">
          <w:rPr>
            <w:rFonts w:ascii="Times New Roman" w:hAnsi="Times New Roman"/>
          </w:rPr>
          <w:delText>:</w:delText>
        </w:r>
      </w:del>
      <w:r w:rsidR="006D1F56" w:rsidRPr="00227637">
        <w:rPr>
          <w:rFonts w:ascii="Times New Roman" w:hAnsi="Times New Roman"/>
        </w:rPr>
        <w:t xml:space="preserve"> </w:t>
      </w:r>
    </w:p>
    <w:p w14:paraId="60C44E20" w14:textId="77777777" w:rsidR="008B4530" w:rsidRPr="00227637" w:rsidRDefault="000277F5" w:rsidP="008B4530">
      <w:pPr>
        <w:pStyle w:val="Normal24"/>
        <w:spacing w:after="0" w:line="360" w:lineRule="auto"/>
        <w:rPr>
          <w:rFonts w:ascii="Times New Roman" w:hAnsi="Times New Roman"/>
        </w:rPr>
      </w:pPr>
    </w:p>
    <w:p w14:paraId="65F60102" w14:textId="26D428E0" w:rsidR="008B4530" w:rsidRPr="00227637" w:rsidRDefault="006D1F56" w:rsidP="008B4530">
      <w:pPr>
        <w:pStyle w:val="Normal24"/>
        <w:spacing w:after="0" w:line="360" w:lineRule="auto"/>
        <w:rPr>
          <w:rFonts w:ascii="Times New Roman" w:hAnsi="Times New Roman"/>
        </w:rPr>
      </w:pPr>
      <w:r w:rsidRPr="00227637">
        <w:rPr>
          <w:rFonts w:ascii="Times New Roman" w:hAnsi="Times New Roman"/>
        </w:rPr>
        <w:t>(a)</w:t>
      </w:r>
      <w:r w:rsidRPr="00227637">
        <w:rPr>
          <w:rFonts w:ascii="Times New Roman" w:hAnsi="Times New Roman"/>
        </w:rPr>
        <w:tab/>
        <w:t xml:space="preserve"> </w:t>
      </w:r>
      <w:ins w:id="17" w:author="Margo Caley" w:date="2020-06-02T17:36:00Z">
        <w:r w:rsidR="00C14EB0">
          <w:rPr>
            <w:rFonts w:ascii="Times New Roman" w:hAnsi="Times New Roman"/>
          </w:rPr>
          <w:t xml:space="preserve">The </w:t>
        </w:r>
      </w:ins>
      <w:ins w:id="18" w:author="Margo Caley" w:date="2020-06-02T17:37:00Z">
        <w:r w:rsidR="00C14EB0">
          <w:rPr>
            <w:rFonts w:ascii="Times New Roman" w:hAnsi="Times New Roman"/>
          </w:rPr>
          <w:t>ISO shall add back into historical loads t</w:t>
        </w:r>
      </w:ins>
      <w:ins w:id="19" w:author="Margo Caley" w:date="2020-06-01T13:38:00Z">
        <w:r w:rsidR="0038556A">
          <w:rPr>
            <w:rFonts w:ascii="Times New Roman" w:hAnsi="Times New Roman"/>
          </w:rPr>
          <w:t>he metered</w:t>
        </w:r>
      </w:ins>
      <w:ins w:id="20" w:author="Margo Caley" w:date="2020-06-01T13:39:00Z">
        <w:r w:rsidR="0038556A">
          <w:rPr>
            <w:rFonts w:ascii="Times New Roman" w:hAnsi="Times New Roman"/>
          </w:rPr>
          <w:t xml:space="preserve"> </w:t>
        </w:r>
        <w:r w:rsidR="0038556A" w:rsidRPr="004F65FE">
          <w:rPr>
            <w:rFonts w:ascii="Times New Roman" w:hAnsi="Times New Roman"/>
          </w:rPr>
          <w:t>MW demand reduction of Demand Response Resources</w:t>
        </w:r>
        <w:r w:rsidR="0038556A" w:rsidRPr="004F65FE">
          <w:rPr>
            <w:rFonts w:ascii="Times New Roman" w:hAnsi="Times New Roman"/>
            <w:b/>
            <w:bCs/>
          </w:rPr>
          <w:t xml:space="preserve"> </w:t>
        </w:r>
        <w:r w:rsidR="0038556A" w:rsidRPr="004F65FE">
          <w:rPr>
            <w:rFonts w:ascii="Times New Roman" w:hAnsi="Times New Roman"/>
            <w:bCs/>
          </w:rPr>
          <w:t>dispatched by the ISO</w:t>
        </w:r>
        <w:r w:rsidR="0038556A">
          <w:rPr>
            <w:rFonts w:ascii="Times New Roman" w:hAnsi="Times New Roman"/>
          </w:rPr>
          <w:t>.</w:t>
        </w:r>
      </w:ins>
      <w:ins w:id="21" w:author="Margo Caley" w:date="2020-06-01T13:38:00Z">
        <w:r w:rsidR="0038556A">
          <w:rPr>
            <w:rFonts w:ascii="Times New Roman" w:hAnsi="Times New Roman"/>
          </w:rPr>
          <w:t xml:space="preserve"> </w:t>
        </w:r>
      </w:ins>
      <w:del w:id="22" w:author="Margo Caley" w:date="2020-05-11T10:46:00Z">
        <w:r w:rsidRPr="00227637" w:rsidDel="003A6063">
          <w:rPr>
            <w:rFonts w:ascii="Times New Roman" w:hAnsi="Times New Roman"/>
          </w:rPr>
          <w:delText xml:space="preserve">Expected reductions from an installed or forecast Demand </w:delText>
        </w:r>
        <w:r w:rsidDel="003A6063">
          <w:rPr>
            <w:rFonts w:ascii="Times New Roman" w:hAnsi="Times New Roman"/>
          </w:rPr>
          <w:delText xml:space="preserve">Capacity </w:delText>
        </w:r>
        <w:r w:rsidRPr="00227637" w:rsidDel="003A6063">
          <w:rPr>
            <w:rFonts w:ascii="Times New Roman" w:hAnsi="Times New Roman"/>
          </w:rPr>
          <w:delText xml:space="preserve">Resource not qualifying for or not participating in the Forward Capacity Auction shall be reflected as a reduction in the load forecast that will be used to determine the Installed Capacity Requirement, Local Sourcing Requirements, Maximum Capacity Limits and </w:delText>
        </w:r>
        <w:r w:rsidRPr="00533EDB" w:rsidDel="003A6063">
          <w:rPr>
            <w:rFonts w:ascii="Times New Roman" w:hAnsi="Times New Roman"/>
          </w:rPr>
          <w:delText xml:space="preserve">Marginal Reliability Impact values </w:delText>
        </w:r>
        <w:r w:rsidRPr="00227637" w:rsidDel="003A6063">
          <w:rPr>
            <w:rFonts w:ascii="Times New Roman" w:hAnsi="Times New Roman"/>
          </w:rPr>
          <w:delText>for the relevant Capacity Commitment Period. The expected reduction from these resources will be included in the load forecast to the extent that they meet the qualification process rules, including monitoring and verification plan and financial assurance requirements. If no qualification process rules are in place for the expected reductions from these resources, they shall not be included within the load forecast</w:delText>
        </w:r>
      </w:del>
      <w:del w:id="23" w:author="Margo Caley" w:date="2020-05-11T10:47:00Z">
        <w:r w:rsidRPr="00227637" w:rsidDel="003A6063">
          <w:rPr>
            <w:rFonts w:ascii="Times New Roman" w:hAnsi="Times New Roman"/>
          </w:rPr>
          <w:delText xml:space="preserve">. </w:delText>
        </w:r>
      </w:del>
    </w:p>
    <w:p w14:paraId="29918C55" w14:textId="77777777" w:rsidR="008B4530" w:rsidRPr="00227637" w:rsidRDefault="000277F5" w:rsidP="008B4530">
      <w:pPr>
        <w:pStyle w:val="Normal24"/>
        <w:spacing w:after="0" w:line="360" w:lineRule="auto"/>
        <w:rPr>
          <w:rFonts w:ascii="Times New Roman" w:hAnsi="Times New Roman"/>
        </w:rPr>
      </w:pPr>
    </w:p>
    <w:p w14:paraId="4FC17437" w14:textId="0F6B3F58" w:rsidR="008B4530" w:rsidRPr="00227637" w:rsidRDefault="006D1F56" w:rsidP="008B4530">
      <w:pPr>
        <w:pStyle w:val="Normal24"/>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r>
      <w:ins w:id="24" w:author="Margo Caley" w:date="2020-05-11T10:47:00Z">
        <w:r w:rsidR="003A6063">
          <w:rPr>
            <w:rFonts w:ascii="Times New Roman" w:hAnsi="Times New Roman"/>
          </w:rPr>
          <w:t xml:space="preserve">[Reserved.] </w:t>
        </w:r>
      </w:ins>
      <w:del w:id="25" w:author="Margo Caley" w:date="2020-05-11T10:47:00Z">
        <w:r w:rsidRPr="00227637" w:rsidDel="003A6063">
          <w:rPr>
            <w:rFonts w:ascii="Times New Roman" w:hAnsi="Times New Roman"/>
          </w:rPr>
          <w:delText xml:space="preserve">Expected reductions from an installed or forecast Demand </w:delText>
        </w:r>
        <w:r w:rsidDel="003A6063">
          <w:rPr>
            <w:rFonts w:ascii="Times New Roman" w:hAnsi="Times New Roman"/>
          </w:rPr>
          <w:delText xml:space="preserve">Capacity </w:delText>
        </w:r>
        <w:r w:rsidRPr="00227637" w:rsidDel="003A6063">
          <w:rPr>
            <w:rFonts w:ascii="Times New Roman" w:hAnsi="Times New Roman"/>
          </w:rPr>
          <w:delText xml:space="preserve">Resource that qualifies to participate in the Forward Capacity Market, participates but does not clear in the Forward Capacity Auction, or has cleared in a previous Forward Capacity Auction and is expected to continue in the Forward Capacity Market shall not be reflected as a reduction in the load forecast that will be used to determine the Installed Capacity Requirement, Local Sourcing Requirements, Maximum Capacity Limits and </w:delText>
        </w:r>
        <w:r w:rsidRPr="00533EDB" w:rsidDel="003A6063">
          <w:rPr>
            <w:rFonts w:ascii="Times New Roman" w:hAnsi="Times New Roman"/>
          </w:rPr>
          <w:delText xml:space="preserve">Marginal Reliability Impact values </w:delText>
        </w:r>
        <w:r w:rsidRPr="00227637" w:rsidDel="003A6063">
          <w:rPr>
            <w:rFonts w:ascii="Times New Roman" w:hAnsi="Times New Roman"/>
          </w:rPr>
          <w:delText>for the relevant Capacity Commitment Period.</w:delText>
        </w:r>
      </w:del>
      <w:r w:rsidRPr="00227637">
        <w:rPr>
          <w:rFonts w:ascii="Times New Roman" w:hAnsi="Times New Roman"/>
        </w:rPr>
        <w:t xml:space="preserve"> </w:t>
      </w:r>
    </w:p>
    <w:p w14:paraId="4B944BEE" w14:textId="77777777" w:rsidR="008B4530" w:rsidRPr="00227637" w:rsidRDefault="000277F5" w:rsidP="008B4530">
      <w:pPr>
        <w:pStyle w:val="Normal24"/>
        <w:spacing w:after="0" w:line="360" w:lineRule="auto"/>
        <w:rPr>
          <w:rFonts w:ascii="Times New Roman" w:hAnsi="Times New Roman"/>
        </w:rPr>
      </w:pPr>
    </w:p>
    <w:p w14:paraId="1331BD29" w14:textId="77777777" w:rsidR="008B4530" w:rsidRPr="00227637" w:rsidRDefault="006D1F56" w:rsidP="008B4530">
      <w:pPr>
        <w:pStyle w:val="Normal24"/>
        <w:spacing w:after="0" w:line="360" w:lineRule="auto"/>
        <w:rPr>
          <w:rFonts w:ascii="Times New Roman" w:hAnsi="Times New Roman"/>
        </w:rPr>
      </w:pPr>
      <w:r w:rsidRPr="00227637">
        <w:rPr>
          <w:rFonts w:ascii="Times New Roman" w:hAnsi="Times New Roman"/>
        </w:rPr>
        <w:t>(c)</w:t>
      </w:r>
      <w:r w:rsidRPr="00227637">
        <w:rPr>
          <w:rFonts w:ascii="Times New Roman" w:hAnsi="Times New Roman"/>
        </w:rPr>
        <w:tab/>
        <w:t xml:space="preserve"> [Reserved.]</w:t>
      </w:r>
    </w:p>
    <w:p w14:paraId="76327D3F" w14:textId="77777777" w:rsidR="008B4530" w:rsidRPr="00227637" w:rsidRDefault="000277F5" w:rsidP="008B4530">
      <w:pPr>
        <w:pStyle w:val="Normal24"/>
        <w:spacing w:after="0" w:line="360" w:lineRule="auto"/>
        <w:rPr>
          <w:rFonts w:ascii="Times New Roman" w:hAnsi="Times New Roman"/>
        </w:rPr>
      </w:pPr>
    </w:p>
    <w:p w14:paraId="1042CB3B" w14:textId="411231F3" w:rsidR="00132304" w:rsidRDefault="006D1F56" w:rsidP="008B4530">
      <w:pPr>
        <w:pStyle w:val="Normal24"/>
        <w:spacing w:after="0" w:line="360" w:lineRule="auto"/>
        <w:rPr>
          <w:ins w:id="26" w:author="Margo Caley" w:date="2020-06-02T17:55:00Z"/>
          <w:rFonts w:ascii="Times New Roman" w:hAnsi="Times New Roman"/>
        </w:rPr>
      </w:pPr>
      <w:r w:rsidRPr="00227637">
        <w:rPr>
          <w:rFonts w:ascii="Times New Roman" w:hAnsi="Times New Roman"/>
        </w:rPr>
        <w:t xml:space="preserve">(d) </w:t>
      </w:r>
      <w:r w:rsidRPr="00227637">
        <w:rPr>
          <w:rFonts w:ascii="Times New Roman" w:hAnsi="Times New Roman"/>
        </w:rPr>
        <w:tab/>
      </w:r>
      <w:ins w:id="27" w:author="Margo Caley" w:date="2020-06-02T17:53:00Z">
        <w:r w:rsidR="00132304">
          <w:rPr>
            <w:rFonts w:ascii="Times New Roman" w:hAnsi="Times New Roman"/>
          </w:rPr>
          <w:t xml:space="preserve">The ISO shall add back into historical loads </w:t>
        </w:r>
      </w:ins>
      <w:ins w:id="28" w:author="Margo Caley" w:date="2020-06-02T17:54:00Z">
        <w:r w:rsidR="00132304">
          <w:rPr>
            <w:rFonts w:ascii="Times New Roman" w:hAnsi="Times New Roman"/>
          </w:rPr>
          <w:t>summer and winter MW values to account for On-Peak Demand Resources and</w:t>
        </w:r>
        <w:r w:rsidR="005A35C1">
          <w:rPr>
            <w:rFonts w:ascii="Times New Roman" w:hAnsi="Times New Roman"/>
          </w:rPr>
          <w:t xml:space="preserve"> Seasonal Peak Demand Resources as follows:</w:t>
        </w:r>
        <w:r w:rsidR="00132304">
          <w:rPr>
            <w:rFonts w:ascii="Times New Roman" w:hAnsi="Times New Roman"/>
          </w:rPr>
          <w:t xml:space="preserve">  </w:t>
        </w:r>
      </w:ins>
    </w:p>
    <w:p w14:paraId="2F4AB03F" w14:textId="77777777" w:rsidR="00132304" w:rsidRDefault="00132304" w:rsidP="008B4530">
      <w:pPr>
        <w:pStyle w:val="Normal24"/>
        <w:spacing w:after="0" w:line="360" w:lineRule="auto"/>
        <w:rPr>
          <w:ins w:id="29" w:author="Margo Caley" w:date="2020-06-02T17:55:00Z"/>
          <w:rFonts w:ascii="Times New Roman" w:hAnsi="Times New Roman"/>
        </w:rPr>
      </w:pPr>
    </w:p>
    <w:p w14:paraId="03779DC5" w14:textId="094A685F" w:rsidR="00132304" w:rsidRDefault="00286D86" w:rsidP="008B4530">
      <w:pPr>
        <w:pStyle w:val="Normal24"/>
        <w:spacing w:after="0" w:line="360" w:lineRule="auto"/>
        <w:rPr>
          <w:ins w:id="30" w:author="Margo Caley" w:date="2020-06-02T17:51:00Z"/>
          <w:rFonts w:ascii="Times New Roman" w:hAnsi="Times New Roman"/>
        </w:rPr>
      </w:pPr>
      <w:proofErr w:type="gramStart"/>
      <w:ins w:id="31" w:author="Caley, Margoth" w:date="2020-06-04T06:35:00Z">
        <w:r w:rsidRPr="00CD5FCD">
          <w:rPr>
            <w:rFonts w:ascii="Times New Roman" w:hAnsi="Times New Roman"/>
          </w:rPr>
          <w:t>T</w:t>
        </w:r>
      </w:ins>
      <w:ins w:id="32" w:author="Margo Caley" w:date="2020-06-02T17:45:00Z">
        <w:r w:rsidR="00C14EB0" w:rsidRPr="00CD5FCD">
          <w:rPr>
            <w:rFonts w:ascii="Times New Roman" w:hAnsi="Times New Roman"/>
          </w:rPr>
          <w:t xml:space="preserve">he </w:t>
        </w:r>
      </w:ins>
      <w:ins w:id="33" w:author="Margo Caley" w:date="2020-06-02T17:46:00Z">
        <w:r w:rsidR="00C14EB0" w:rsidRPr="00CD5FCD">
          <w:rPr>
            <w:rFonts w:ascii="Times New Roman" w:hAnsi="Times New Roman"/>
          </w:rPr>
          <w:t>ISO shall</w:t>
        </w:r>
      </w:ins>
      <w:ins w:id="34" w:author="Caley, Margoth" w:date="2020-06-03T16:54:00Z">
        <w:r w:rsidR="007B233C" w:rsidRPr="00CD5FCD">
          <w:rPr>
            <w:rFonts w:ascii="Times New Roman" w:hAnsi="Times New Roman"/>
          </w:rPr>
          <w:t xml:space="preserve"> </w:t>
        </w:r>
      </w:ins>
      <w:ins w:id="35" w:author="Margo Caley" w:date="2020-06-02T17:46:00Z">
        <w:r w:rsidR="00C14EB0" w:rsidRPr="00CD5FCD">
          <w:rPr>
            <w:rFonts w:ascii="Times New Roman" w:hAnsi="Times New Roman"/>
          </w:rPr>
          <w:t xml:space="preserve">develop a </w:t>
        </w:r>
      </w:ins>
      <w:ins w:id="36" w:author="Caley, Margoth" w:date="2020-06-03T16:35:00Z">
        <w:r w:rsidR="000C6813" w:rsidRPr="00CD5FCD">
          <w:rPr>
            <w:rFonts w:ascii="Times New Roman" w:hAnsi="Times New Roman"/>
          </w:rPr>
          <w:t xml:space="preserve">trend </w:t>
        </w:r>
      </w:ins>
      <w:ins w:id="37" w:author="Margo Caley" w:date="2020-06-02T17:46:00Z">
        <w:r w:rsidR="00C14EB0" w:rsidRPr="00CD5FCD">
          <w:rPr>
            <w:rFonts w:ascii="Times New Roman" w:hAnsi="Times New Roman"/>
          </w:rPr>
          <w:t>line</w:t>
        </w:r>
      </w:ins>
      <w:ins w:id="38" w:author="Caley, Margoth" w:date="2020-06-03T16:17:00Z">
        <w:r w:rsidR="00D231E4" w:rsidRPr="00CD5FCD">
          <w:rPr>
            <w:rFonts w:ascii="Times New Roman" w:hAnsi="Times New Roman"/>
          </w:rPr>
          <w:t xml:space="preserve"> </w:t>
        </w:r>
      </w:ins>
      <w:ins w:id="39" w:author="Margo Caley" w:date="2020-06-02T17:46:00Z">
        <w:r w:rsidR="00132304" w:rsidRPr="00CD5FCD">
          <w:rPr>
            <w:rFonts w:ascii="Times New Roman" w:hAnsi="Times New Roman"/>
          </w:rPr>
          <w:t xml:space="preserve">between </w:t>
        </w:r>
      </w:ins>
      <w:ins w:id="40" w:author="Caley, Margoth" w:date="2020-06-03T18:13:00Z">
        <w:r w:rsidR="00387CCB" w:rsidRPr="00CD5FCD">
          <w:rPr>
            <w:rFonts w:ascii="Times New Roman" w:hAnsi="Times New Roman"/>
          </w:rPr>
          <w:t>(</w:t>
        </w:r>
        <w:proofErr w:type="spellStart"/>
        <w:r w:rsidR="00387CCB" w:rsidRPr="00CD5FCD">
          <w:rPr>
            <w:rFonts w:ascii="Times New Roman" w:hAnsi="Times New Roman"/>
          </w:rPr>
          <w:t>i</w:t>
        </w:r>
        <w:proofErr w:type="spellEnd"/>
        <w:r w:rsidR="00387CCB" w:rsidRPr="00CD5FCD">
          <w:rPr>
            <w:rFonts w:ascii="Times New Roman" w:hAnsi="Times New Roman"/>
          </w:rPr>
          <w:t xml:space="preserve">) </w:t>
        </w:r>
      </w:ins>
      <w:ins w:id="41" w:author="Margo Caley" w:date="2020-06-02T17:46:00Z">
        <w:r w:rsidR="00132304" w:rsidRPr="00CD5FCD">
          <w:rPr>
            <w:rFonts w:ascii="Times New Roman" w:hAnsi="Times New Roman"/>
          </w:rPr>
          <w:t xml:space="preserve">the </w:t>
        </w:r>
      </w:ins>
      <w:ins w:id="42" w:author="Margo Caley" w:date="2020-06-02T18:04:00Z">
        <w:r w:rsidR="005A35C1" w:rsidRPr="00CD5FCD">
          <w:rPr>
            <w:rFonts w:ascii="Times New Roman" w:hAnsi="Times New Roman"/>
          </w:rPr>
          <w:t xml:space="preserve">point when </w:t>
        </w:r>
      </w:ins>
      <w:ins w:id="43" w:author="Margo Caley" w:date="2020-06-02T17:46:00Z">
        <w:r w:rsidR="00132304" w:rsidRPr="00CD5FCD">
          <w:rPr>
            <w:rFonts w:ascii="Times New Roman" w:hAnsi="Times New Roman"/>
          </w:rPr>
          <w:t>summer MW values for On-Peak Demand Resources and Seasonal Peak Demand Resources</w:t>
        </w:r>
      </w:ins>
      <w:ins w:id="44" w:author="Margo Caley" w:date="2020-06-02T18:04:00Z">
        <w:r w:rsidR="005A35C1" w:rsidRPr="00CD5FCD">
          <w:rPr>
            <w:rFonts w:ascii="Times New Roman" w:hAnsi="Times New Roman"/>
          </w:rPr>
          <w:t xml:space="preserve"> </w:t>
        </w:r>
      </w:ins>
      <w:ins w:id="45" w:author="Caley, Margoth" w:date="2020-06-03T17:21:00Z">
        <w:r w:rsidR="008E773B" w:rsidRPr="00CD5FCD">
          <w:rPr>
            <w:rFonts w:ascii="Times New Roman" w:hAnsi="Times New Roman"/>
          </w:rPr>
          <w:t>are</w:t>
        </w:r>
      </w:ins>
      <w:ins w:id="46" w:author="Margo Caley" w:date="2020-06-02T18:04:00Z">
        <w:r w:rsidR="005A35C1" w:rsidRPr="00CD5FCD">
          <w:rPr>
            <w:rFonts w:ascii="Times New Roman" w:hAnsi="Times New Roman"/>
          </w:rPr>
          <w:t xml:space="preserve"> assumed to be zero</w:t>
        </w:r>
      </w:ins>
      <w:ins w:id="47" w:author="Margo Caley" w:date="2020-06-02T17:46:00Z">
        <w:r w:rsidR="00132304" w:rsidRPr="00CD5FCD">
          <w:rPr>
            <w:rFonts w:ascii="Times New Roman" w:hAnsi="Times New Roman"/>
          </w:rPr>
          <w:t xml:space="preserve"> </w:t>
        </w:r>
      </w:ins>
      <w:ins w:id="48" w:author="Margo Caley" w:date="2020-06-02T17:55:00Z">
        <w:r w:rsidR="00132304" w:rsidRPr="00CD5FCD">
          <w:rPr>
            <w:rFonts w:ascii="Times New Roman" w:hAnsi="Times New Roman"/>
          </w:rPr>
          <w:t>(</w:t>
        </w:r>
      </w:ins>
      <w:ins w:id="49" w:author="Margo Caley" w:date="2020-06-02T17:47:00Z">
        <w:r w:rsidR="00132304" w:rsidRPr="00CD5FCD">
          <w:rPr>
            <w:rFonts w:ascii="Times New Roman" w:hAnsi="Times New Roman"/>
          </w:rPr>
          <w:t>June 1, 2006</w:t>
        </w:r>
      </w:ins>
      <w:ins w:id="50" w:author="Margo Caley" w:date="2020-06-02T17:55:00Z">
        <w:r w:rsidR="00132304" w:rsidRPr="00CD5FCD">
          <w:rPr>
            <w:rFonts w:ascii="Times New Roman" w:hAnsi="Times New Roman"/>
          </w:rPr>
          <w:t>)</w:t>
        </w:r>
      </w:ins>
      <w:ins w:id="51" w:author="Margo Caley" w:date="2020-06-02T17:46:00Z">
        <w:r w:rsidR="00132304" w:rsidRPr="00CD5FCD">
          <w:rPr>
            <w:rFonts w:ascii="Times New Roman" w:hAnsi="Times New Roman"/>
          </w:rPr>
          <w:t xml:space="preserve"> and </w:t>
        </w:r>
      </w:ins>
      <w:ins w:id="52" w:author="Caley, Margoth" w:date="2020-06-03T18:13:00Z">
        <w:r w:rsidR="00387CCB" w:rsidRPr="00CD5FCD">
          <w:rPr>
            <w:rFonts w:ascii="Times New Roman" w:hAnsi="Times New Roman"/>
          </w:rPr>
          <w:t xml:space="preserve">(ii) </w:t>
        </w:r>
      </w:ins>
      <w:ins w:id="53" w:author="Margo Caley" w:date="2020-06-02T17:46:00Z">
        <w:r w:rsidR="00132304" w:rsidRPr="00CD5FCD">
          <w:rPr>
            <w:rFonts w:ascii="Times New Roman" w:hAnsi="Times New Roman"/>
          </w:rPr>
          <w:t xml:space="preserve">the </w:t>
        </w:r>
      </w:ins>
      <w:ins w:id="54" w:author="Caley, Margoth" w:date="2020-06-03T17:18:00Z">
        <w:r w:rsidR="008E773B" w:rsidRPr="00CD5FCD">
          <w:rPr>
            <w:rFonts w:ascii="Times New Roman" w:hAnsi="Times New Roman"/>
          </w:rPr>
          <w:t xml:space="preserve">point </w:t>
        </w:r>
      </w:ins>
      <w:ins w:id="55" w:author="Caley, Margoth" w:date="2020-06-03T17:19:00Z">
        <w:r w:rsidR="008E773B" w:rsidRPr="00CD5FCD">
          <w:rPr>
            <w:rFonts w:ascii="Times New Roman" w:hAnsi="Times New Roman"/>
          </w:rPr>
          <w:t xml:space="preserve">when </w:t>
        </w:r>
      </w:ins>
      <w:ins w:id="56" w:author="Margo Caley" w:date="2020-06-02T17:46:00Z">
        <w:r w:rsidR="00132304" w:rsidRPr="00CD5FCD">
          <w:rPr>
            <w:rFonts w:ascii="Times New Roman" w:hAnsi="Times New Roman"/>
          </w:rPr>
          <w:t>summer</w:t>
        </w:r>
      </w:ins>
      <w:ins w:id="57" w:author="Margo Caley" w:date="2020-06-02T17:47:00Z">
        <w:r w:rsidR="00132304" w:rsidRPr="00CD5FCD">
          <w:rPr>
            <w:rFonts w:ascii="Times New Roman" w:hAnsi="Times New Roman"/>
          </w:rPr>
          <w:t xml:space="preserve"> MW values for On-Peak Demand Resources and Seasonal Peak Demand Resources </w:t>
        </w:r>
      </w:ins>
      <w:ins w:id="58" w:author="Caley, Margoth" w:date="2020-06-03T17:20:00Z">
        <w:r w:rsidR="008E773B" w:rsidRPr="00CD5FCD">
          <w:rPr>
            <w:rFonts w:ascii="Times New Roman" w:hAnsi="Times New Roman"/>
          </w:rPr>
          <w:t xml:space="preserve">are </w:t>
        </w:r>
      </w:ins>
      <w:ins w:id="59" w:author="Margo Caley" w:date="2020-06-02T17:47:00Z">
        <w:r w:rsidR="00132304" w:rsidRPr="00CD5FCD">
          <w:rPr>
            <w:rFonts w:ascii="Times New Roman" w:hAnsi="Times New Roman"/>
          </w:rPr>
          <w:t>reflected by the Capacity Supply Obligations</w:t>
        </w:r>
      </w:ins>
      <w:ins w:id="60" w:author="Margo Caley" w:date="2020-06-02T17:48:00Z">
        <w:r w:rsidR="00132304" w:rsidRPr="00CD5FCD">
          <w:rPr>
            <w:rFonts w:ascii="Times New Roman" w:hAnsi="Times New Roman"/>
          </w:rPr>
          <w:t xml:space="preserve"> </w:t>
        </w:r>
      </w:ins>
      <w:ins w:id="61" w:author="Caley, Margoth" w:date="2020-06-04T15:25:00Z">
        <w:r w:rsidR="0017766A">
          <w:rPr>
            <w:rFonts w:ascii="Times New Roman" w:hAnsi="Times New Roman"/>
          </w:rPr>
          <w:t>that those resources acquired</w:t>
        </w:r>
      </w:ins>
      <w:ins w:id="62" w:author="Margo Caley" w:date="2020-06-02T17:48:00Z">
        <w:r w:rsidR="00132304" w:rsidRPr="00CD5FCD">
          <w:rPr>
            <w:rFonts w:ascii="Times New Roman" w:hAnsi="Times New Roman"/>
          </w:rPr>
          <w:t xml:space="preserve"> in the most recent Forward Capacity Auction</w:t>
        </w:r>
      </w:ins>
      <w:ins w:id="63" w:author="Caley, Margoth" w:date="2020-06-03T16:47:00Z">
        <w:r w:rsidR="007B233C" w:rsidRPr="00CD5FCD">
          <w:rPr>
            <w:rFonts w:ascii="Times New Roman" w:hAnsi="Times New Roman"/>
          </w:rPr>
          <w:t xml:space="preserve"> for June </w:t>
        </w:r>
      </w:ins>
      <w:ins w:id="64" w:author="Caley, Margoth" w:date="2020-06-04T06:39:00Z">
        <w:r w:rsidRPr="00CD5FCD">
          <w:rPr>
            <w:rFonts w:ascii="Times New Roman" w:hAnsi="Times New Roman"/>
          </w:rPr>
          <w:t xml:space="preserve">1 </w:t>
        </w:r>
      </w:ins>
      <w:ins w:id="65" w:author="Caley, Margoth" w:date="2020-06-03T16:47:00Z">
        <w:r w:rsidR="007B233C" w:rsidRPr="00CD5FCD">
          <w:rPr>
            <w:rFonts w:ascii="Times New Roman" w:hAnsi="Times New Roman"/>
          </w:rPr>
          <w:t>of the associated Capacity Commitment Period</w:t>
        </w:r>
      </w:ins>
      <w:ins w:id="66" w:author="Caley, Margoth" w:date="2020-06-03T16:54:00Z">
        <w:r w:rsidR="007B233C" w:rsidRPr="00CD5FCD">
          <w:rPr>
            <w:rFonts w:ascii="Times New Roman" w:hAnsi="Times New Roman"/>
          </w:rPr>
          <w:t>.</w:t>
        </w:r>
      </w:ins>
      <w:proofErr w:type="gramEnd"/>
      <w:ins w:id="67" w:author="Caley, Margoth" w:date="2020-06-03T19:16:00Z">
        <w:r w:rsidR="004A4CAF" w:rsidRPr="00CD5FCD">
          <w:rPr>
            <w:rFonts w:ascii="Times New Roman" w:hAnsi="Times New Roman"/>
          </w:rPr>
          <w:t xml:space="preserve">  </w:t>
        </w:r>
      </w:ins>
      <w:ins w:id="68" w:author="Caley, Margoth" w:date="2020-06-04T06:35:00Z">
        <w:r w:rsidRPr="00CD5FCD">
          <w:rPr>
            <w:rFonts w:ascii="Times New Roman" w:hAnsi="Times New Roman"/>
          </w:rPr>
          <w:t xml:space="preserve">To determine the summer MW values to </w:t>
        </w:r>
        <w:proofErr w:type="gramStart"/>
        <w:r w:rsidRPr="00CD5FCD">
          <w:rPr>
            <w:rFonts w:ascii="Times New Roman" w:hAnsi="Times New Roman"/>
          </w:rPr>
          <w:t>be added</w:t>
        </w:r>
        <w:proofErr w:type="gramEnd"/>
        <w:r w:rsidRPr="00CD5FCD">
          <w:rPr>
            <w:rFonts w:ascii="Times New Roman" w:hAnsi="Times New Roman"/>
          </w:rPr>
          <w:t xml:space="preserve"> back into historical loads, </w:t>
        </w:r>
      </w:ins>
      <w:ins w:id="69" w:author="Caley, Margoth" w:date="2020-06-03T19:16:00Z">
        <w:r w:rsidRPr="00CD5FCD">
          <w:rPr>
            <w:rFonts w:ascii="Times New Roman" w:hAnsi="Times New Roman"/>
          </w:rPr>
          <w:t>t</w:t>
        </w:r>
        <w:r w:rsidR="004A4CAF" w:rsidRPr="00CD5FCD">
          <w:rPr>
            <w:rFonts w:ascii="Times New Roman" w:hAnsi="Times New Roman"/>
          </w:rPr>
          <w:t xml:space="preserve">he </w:t>
        </w:r>
      </w:ins>
      <w:ins w:id="70" w:author="Caley, Margoth" w:date="2020-06-04T06:35:00Z">
        <w:r w:rsidRPr="00CD5FCD">
          <w:rPr>
            <w:rFonts w:ascii="Times New Roman" w:hAnsi="Times New Roman"/>
          </w:rPr>
          <w:t xml:space="preserve">ISO shall apply the </w:t>
        </w:r>
      </w:ins>
      <w:ins w:id="71" w:author="Caley, Margoth" w:date="2020-06-03T19:16:00Z">
        <w:r w:rsidR="004A4CAF" w:rsidRPr="00CD5FCD">
          <w:rPr>
            <w:rFonts w:ascii="Times New Roman" w:hAnsi="Times New Roman"/>
          </w:rPr>
          <w:t xml:space="preserve">resulting trend to the summer months </w:t>
        </w:r>
      </w:ins>
      <w:ins w:id="72" w:author="Caley, Margoth" w:date="2020-06-03T19:23:00Z">
        <w:r w:rsidR="004A4CAF" w:rsidRPr="00CD5FCD">
          <w:rPr>
            <w:rFonts w:ascii="Times New Roman" w:hAnsi="Times New Roman"/>
          </w:rPr>
          <w:t xml:space="preserve">(April through November) </w:t>
        </w:r>
      </w:ins>
      <w:ins w:id="73" w:author="Caley, Margoth" w:date="2020-06-03T19:18:00Z">
        <w:r w:rsidR="004A4CAF" w:rsidRPr="00CD5FCD">
          <w:rPr>
            <w:rFonts w:ascii="Times New Roman" w:hAnsi="Times New Roman"/>
          </w:rPr>
          <w:t xml:space="preserve">in all the </w:t>
        </w:r>
      </w:ins>
      <w:ins w:id="74" w:author="Caley, Margoth" w:date="2020-06-04T09:54:00Z">
        <w:r w:rsidR="00CD5FCD" w:rsidRPr="00CD5FCD">
          <w:rPr>
            <w:rFonts w:ascii="Times New Roman" w:hAnsi="Times New Roman"/>
          </w:rPr>
          <w:t xml:space="preserve">historical </w:t>
        </w:r>
      </w:ins>
      <w:ins w:id="75" w:author="Caley, Margoth" w:date="2020-06-03T19:18:00Z">
        <w:r w:rsidR="004A4CAF" w:rsidRPr="00CD5FCD">
          <w:rPr>
            <w:rFonts w:ascii="Times New Roman" w:hAnsi="Times New Roman"/>
          </w:rPr>
          <w:t>years covered by the trend line.</w:t>
        </w:r>
      </w:ins>
      <w:del w:id="76" w:author="Caley, Margoth" w:date="2020-06-03T17:07:00Z">
        <w:r w:rsidR="00132304" w:rsidDel="00B4618A">
          <w:rPr>
            <w:rFonts w:ascii="Times New Roman" w:hAnsi="Times New Roman"/>
          </w:rPr>
          <w:delText xml:space="preserve"> </w:delText>
        </w:r>
      </w:del>
    </w:p>
    <w:p w14:paraId="6B3DD42E" w14:textId="77777777" w:rsidR="00132304" w:rsidRDefault="00132304" w:rsidP="008B4530">
      <w:pPr>
        <w:pStyle w:val="Normal24"/>
        <w:spacing w:after="0" w:line="360" w:lineRule="auto"/>
        <w:rPr>
          <w:ins w:id="77" w:author="Margo Caley" w:date="2020-06-02T17:55:00Z"/>
          <w:rFonts w:ascii="Times New Roman" w:hAnsi="Times New Roman"/>
        </w:rPr>
      </w:pPr>
    </w:p>
    <w:p w14:paraId="6764986A" w14:textId="64C0C813" w:rsidR="00132304" w:rsidRDefault="00286D86" w:rsidP="008B4530">
      <w:pPr>
        <w:pStyle w:val="Normal24"/>
        <w:spacing w:after="0" w:line="360" w:lineRule="auto"/>
        <w:rPr>
          <w:ins w:id="78" w:author="Margo Caley" w:date="2020-06-02T17:53:00Z"/>
          <w:rFonts w:ascii="Times New Roman" w:hAnsi="Times New Roman"/>
        </w:rPr>
      </w:pPr>
      <w:proofErr w:type="gramStart"/>
      <w:ins w:id="79" w:author="Caley, Margoth" w:date="2020-06-04T06:36:00Z">
        <w:r w:rsidRPr="00CD5FCD">
          <w:rPr>
            <w:rFonts w:ascii="Times New Roman" w:hAnsi="Times New Roman"/>
          </w:rPr>
          <w:t>T</w:t>
        </w:r>
      </w:ins>
      <w:ins w:id="80" w:author="Margo Caley" w:date="2020-06-02T17:51:00Z">
        <w:r w:rsidR="00132304" w:rsidRPr="00CD5FCD">
          <w:rPr>
            <w:rFonts w:ascii="Times New Roman" w:hAnsi="Times New Roman"/>
          </w:rPr>
          <w:t>he ISO shall</w:t>
        </w:r>
      </w:ins>
      <w:ins w:id="81" w:author="Caley, Margoth" w:date="2020-06-03T16:57:00Z">
        <w:r w:rsidR="00B94821" w:rsidRPr="00CD5FCD">
          <w:rPr>
            <w:rFonts w:ascii="Times New Roman" w:hAnsi="Times New Roman"/>
          </w:rPr>
          <w:t xml:space="preserve"> </w:t>
        </w:r>
      </w:ins>
      <w:ins w:id="82" w:author="Margo Caley" w:date="2020-06-02T17:51:00Z">
        <w:r w:rsidR="00132304" w:rsidRPr="00CD5FCD">
          <w:rPr>
            <w:rFonts w:ascii="Times New Roman" w:hAnsi="Times New Roman"/>
          </w:rPr>
          <w:t xml:space="preserve">develop a </w:t>
        </w:r>
      </w:ins>
      <w:ins w:id="83" w:author="Caley, Margoth" w:date="2020-06-03T16:55:00Z">
        <w:r w:rsidR="007B233C" w:rsidRPr="00CD5FCD">
          <w:rPr>
            <w:rFonts w:ascii="Times New Roman" w:hAnsi="Times New Roman"/>
          </w:rPr>
          <w:t>trend line</w:t>
        </w:r>
        <w:r w:rsidR="00B94821" w:rsidRPr="00CD5FCD">
          <w:rPr>
            <w:rFonts w:ascii="Times New Roman" w:hAnsi="Times New Roman"/>
          </w:rPr>
          <w:t xml:space="preserve"> </w:t>
        </w:r>
      </w:ins>
      <w:ins w:id="84" w:author="Margo Caley" w:date="2020-06-02T17:51:00Z">
        <w:r w:rsidR="00132304" w:rsidRPr="00CD5FCD">
          <w:rPr>
            <w:rFonts w:ascii="Times New Roman" w:hAnsi="Times New Roman"/>
          </w:rPr>
          <w:t xml:space="preserve">between </w:t>
        </w:r>
      </w:ins>
      <w:ins w:id="85" w:author="Caley, Margoth" w:date="2020-06-03T18:13:00Z">
        <w:r w:rsidR="00387CCB" w:rsidRPr="00CD5FCD">
          <w:rPr>
            <w:rFonts w:ascii="Times New Roman" w:hAnsi="Times New Roman"/>
          </w:rPr>
          <w:t>(</w:t>
        </w:r>
        <w:proofErr w:type="spellStart"/>
        <w:r w:rsidR="00387CCB" w:rsidRPr="00CD5FCD">
          <w:rPr>
            <w:rFonts w:ascii="Times New Roman" w:hAnsi="Times New Roman"/>
          </w:rPr>
          <w:t>i</w:t>
        </w:r>
        <w:proofErr w:type="spellEnd"/>
        <w:r w:rsidR="00387CCB" w:rsidRPr="00CD5FCD">
          <w:rPr>
            <w:rFonts w:ascii="Times New Roman" w:hAnsi="Times New Roman"/>
          </w:rPr>
          <w:t xml:space="preserve">) </w:t>
        </w:r>
      </w:ins>
      <w:ins w:id="86" w:author="Margo Caley" w:date="2020-06-02T17:51:00Z">
        <w:r w:rsidR="00132304" w:rsidRPr="00CD5FCD">
          <w:rPr>
            <w:rFonts w:ascii="Times New Roman" w:hAnsi="Times New Roman"/>
          </w:rPr>
          <w:t xml:space="preserve">the </w:t>
        </w:r>
      </w:ins>
      <w:ins w:id="87" w:author="Margo Caley" w:date="2020-06-02T18:04:00Z">
        <w:r w:rsidR="005A35C1" w:rsidRPr="00CD5FCD">
          <w:rPr>
            <w:rFonts w:ascii="Times New Roman" w:hAnsi="Times New Roman"/>
          </w:rPr>
          <w:t xml:space="preserve">point when winter </w:t>
        </w:r>
      </w:ins>
      <w:ins w:id="88" w:author="Margo Caley" w:date="2020-06-02T18:05:00Z">
        <w:r w:rsidR="005A35C1" w:rsidRPr="00CD5FCD">
          <w:rPr>
            <w:rFonts w:ascii="Times New Roman" w:hAnsi="Times New Roman"/>
          </w:rPr>
          <w:t>MW v</w:t>
        </w:r>
      </w:ins>
      <w:ins w:id="89" w:author="Margo Caley" w:date="2020-06-02T17:51:00Z">
        <w:r w:rsidR="00132304" w:rsidRPr="00CD5FCD">
          <w:rPr>
            <w:rFonts w:ascii="Times New Roman" w:hAnsi="Times New Roman"/>
          </w:rPr>
          <w:t xml:space="preserve">alues for On-Peak Demand Resources and Seasonal Peak Demand Resources </w:t>
        </w:r>
      </w:ins>
      <w:ins w:id="90" w:author="Caley, Margoth" w:date="2020-06-03T17:20:00Z">
        <w:r w:rsidR="008E773B" w:rsidRPr="00CD5FCD">
          <w:rPr>
            <w:rFonts w:ascii="Times New Roman" w:hAnsi="Times New Roman"/>
          </w:rPr>
          <w:t>are</w:t>
        </w:r>
      </w:ins>
      <w:ins w:id="91" w:author="Margo Caley" w:date="2020-06-02T18:06:00Z">
        <w:r w:rsidR="00C81AAE" w:rsidRPr="00CD5FCD">
          <w:rPr>
            <w:rFonts w:ascii="Times New Roman" w:hAnsi="Times New Roman"/>
          </w:rPr>
          <w:t xml:space="preserve"> assumed to be zero (</w:t>
        </w:r>
      </w:ins>
      <w:ins w:id="92" w:author="Margo Caley" w:date="2020-06-02T17:51:00Z">
        <w:r w:rsidR="00132304" w:rsidRPr="00CD5FCD">
          <w:rPr>
            <w:rFonts w:ascii="Times New Roman" w:hAnsi="Times New Roman"/>
          </w:rPr>
          <w:t>December 1, 2006</w:t>
        </w:r>
      </w:ins>
      <w:ins w:id="93" w:author="Margo Caley" w:date="2020-06-02T17:56:00Z">
        <w:r w:rsidR="00132304" w:rsidRPr="00CD5FCD">
          <w:rPr>
            <w:rFonts w:ascii="Times New Roman" w:hAnsi="Times New Roman"/>
          </w:rPr>
          <w:t>)</w:t>
        </w:r>
      </w:ins>
      <w:ins w:id="94" w:author="Margo Caley" w:date="2020-06-02T17:51:00Z">
        <w:r w:rsidR="00132304" w:rsidRPr="00CD5FCD">
          <w:rPr>
            <w:rFonts w:ascii="Times New Roman" w:hAnsi="Times New Roman"/>
          </w:rPr>
          <w:t xml:space="preserve"> and </w:t>
        </w:r>
      </w:ins>
      <w:ins w:id="95" w:author="Caley, Margoth" w:date="2020-06-03T18:13:00Z">
        <w:r w:rsidR="00387CCB" w:rsidRPr="00CD5FCD">
          <w:rPr>
            <w:rFonts w:ascii="Times New Roman" w:hAnsi="Times New Roman"/>
          </w:rPr>
          <w:t xml:space="preserve">(ii) </w:t>
        </w:r>
      </w:ins>
      <w:ins w:id="96" w:author="Margo Caley" w:date="2020-06-02T17:51:00Z">
        <w:r w:rsidR="00132304" w:rsidRPr="00CD5FCD">
          <w:rPr>
            <w:rFonts w:ascii="Times New Roman" w:hAnsi="Times New Roman"/>
          </w:rPr>
          <w:t xml:space="preserve">the </w:t>
        </w:r>
      </w:ins>
      <w:ins w:id="97" w:author="Caley, Margoth" w:date="2020-06-03T17:20:00Z">
        <w:r w:rsidR="008E773B" w:rsidRPr="00CD5FCD">
          <w:rPr>
            <w:rFonts w:ascii="Times New Roman" w:hAnsi="Times New Roman"/>
          </w:rPr>
          <w:t xml:space="preserve">point when </w:t>
        </w:r>
      </w:ins>
      <w:ins w:id="98" w:author="Margo Caley" w:date="2020-06-02T17:51:00Z">
        <w:r w:rsidR="00132304" w:rsidRPr="00CD5FCD">
          <w:rPr>
            <w:rFonts w:ascii="Times New Roman" w:hAnsi="Times New Roman"/>
          </w:rPr>
          <w:t xml:space="preserve">winter MW values for On-Peak Demand Resources and Seasonal Peak Demand Resources </w:t>
        </w:r>
      </w:ins>
      <w:ins w:id="99" w:author="Caley, Margoth" w:date="2020-06-03T17:22:00Z">
        <w:r w:rsidR="008E773B" w:rsidRPr="00CD5FCD">
          <w:rPr>
            <w:rFonts w:ascii="Times New Roman" w:hAnsi="Times New Roman"/>
          </w:rPr>
          <w:t xml:space="preserve">are </w:t>
        </w:r>
      </w:ins>
      <w:ins w:id="100" w:author="Margo Caley" w:date="2020-06-02T17:51:00Z">
        <w:r w:rsidR="00132304" w:rsidRPr="00CD5FCD">
          <w:rPr>
            <w:rFonts w:ascii="Times New Roman" w:hAnsi="Times New Roman"/>
          </w:rPr>
          <w:t xml:space="preserve">reflected by the Capacity Supply Obligations </w:t>
        </w:r>
      </w:ins>
      <w:ins w:id="101" w:author="Caley, Margoth" w:date="2020-06-04T15:26:00Z">
        <w:r w:rsidR="0017766A">
          <w:rPr>
            <w:rFonts w:ascii="Times New Roman" w:hAnsi="Times New Roman"/>
          </w:rPr>
          <w:t>that those resources acquired</w:t>
        </w:r>
      </w:ins>
      <w:ins w:id="102" w:author="Margo Caley" w:date="2020-06-02T17:51:00Z">
        <w:r w:rsidR="005A35C1" w:rsidRPr="00CD5FCD">
          <w:rPr>
            <w:rFonts w:ascii="Times New Roman" w:hAnsi="Times New Roman"/>
          </w:rPr>
          <w:t xml:space="preserve"> </w:t>
        </w:r>
        <w:r w:rsidR="00132304" w:rsidRPr="00CD5FCD">
          <w:rPr>
            <w:rFonts w:ascii="Times New Roman" w:hAnsi="Times New Roman"/>
          </w:rPr>
          <w:t>in the most recent Forward Capacity Auction</w:t>
        </w:r>
      </w:ins>
      <w:ins w:id="103" w:author="Caley, Margoth" w:date="2020-06-03T16:56:00Z">
        <w:r w:rsidR="00B94821" w:rsidRPr="00CD5FCD">
          <w:rPr>
            <w:rFonts w:ascii="Times New Roman" w:hAnsi="Times New Roman"/>
          </w:rPr>
          <w:t xml:space="preserve"> for December </w:t>
        </w:r>
      </w:ins>
      <w:ins w:id="104" w:author="Caley, Margoth" w:date="2020-06-04T06:40:00Z">
        <w:r w:rsidRPr="00CD5FCD">
          <w:rPr>
            <w:rFonts w:ascii="Times New Roman" w:hAnsi="Times New Roman"/>
          </w:rPr>
          <w:t xml:space="preserve">1 </w:t>
        </w:r>
      </w:ins>
      <w:ins w:id="105" w:author="Caley, Margoth" w:date="2020-06-03T16:56:00Z">
        <w:r w:rsidR="00B94821" w:rsidRPr="00CD5FCD">
          <w:rPr>
            <w:rFonts w:ascii="Times New Roman" w:hAnsi="Times New Roman"/>
          </w:rPr>
          <w:t>of the associated Capacity Commitment Period</w:t>
        </w:r>
      </w:ins>
      <w:ins w:id="106" w:author="Caley, Margoth" w:date="2020-06-03T16:55:00Z">
        <w:r w:rsidR="007B233C" w:rsidRPr="00CD5FCD">
          <w:rPr>
            <w:rFonts w:ascii="Times New Roman" w:hAnsi="Times New Roman"/>
          </w:rPr>
          <w:t>.</w:t>
        </w:r>
      </w:ins>
      <w:proofErr w:type="gramEnd"/>
      <w:ins w:id="107" w:author="Caley, Margoth" w:date="2020-06-03T19:21:00Z">
        <w:r w:rsidR="004A4CAF" w:rsidRPr="00CD5FCD">
          <w:rPr>
            <w:rFonts w:ascii="Times New Roman" w:hAnsi="Times New Roman"/>
          </w:rPr>
          <w:t xml:space="preserve">  </w:t>
        </w:r>
      </w:ins>
      <w:ins w:id="108" w:author="Caley, Margoth" w:date="2020-06-04T06:36:00Z">
        <w:r w:rsidRPr="00CD5FCD">
          <w:rPr>
            <w:rFonts w:ascii="Times New Roman" w:hAnsi="Times New Roman"/>
          </w:rPr>
          <w:t xml:space="preserve">To determine the winter MW values to </w:t>
        </w:r>
        <w:proofErr w:type="gramStart"/>
        <w:r w:rsidRPr="00CD5FCD">
          <w:rPr>
            <w:rFonts w:ascii="Times New Roman" w:hAnsi="Times New Roman"/>
          </w:rPr>
          <w:t>be added</w:t>
        </w:r>
        <w:proofErr w:type="gramEnd"/>
        <w:r w:rsidRPr="00CD5FCD">
          <w:rPr>
            <w:rFonts w:ascii="Times New Roman" w:hAnsi="Times New Roman"/>
          </w:rPr>
          <w:t xml:space="preserve"> back into historical loads, the ISO shall apply the resul</w:t>
        </w:r>
      </w:ins>
      <w:ins w:id="109" w:author="Caley, Margoth" w:date="2020-06-03T19:21:00Z">
        <w:r w:rsidR="004A4CAF" w:rsidRPr="00CD5FCD">
          <w:rPr>
            <w:rFonts w:ascii="Times New Roman" w:hAnsi="Times New Roman"/>
          </w:rPr>
          <w:t xml:space="preserve">ting trend to the winter months </w:t>
        </w:r>
      </w:ins>
      <w:ins w:id="110" w:author="Caley, Margoth" w:date="2020-06-03T19:23:00Z">
        <w:r w:rsidR="004A4CAF" w:rsidRPr="00CD5FCD">
          <w:rPr>
            <w:rFonts w:ascii="Times New Roman" w:hAnsi="Times New Roman"/>
          </w:rPr>
          <w:t xml:space="preserve">(December through March) </w:t>
        </w:r>
      </w:ins>
      <w:ins w:id="111" w:author="Caley, Margoth" w:date="2020-06-03T19:21:00Z">
        <w:r w:rsidR="004A4CAF" w:rsidRPr="00CD5FCD">
          <w:rPr>
            <w:rFonts w:ascii="Times New Roman" w:hAnsi="Times New Roman"/>
          </w:rPr>
          <w:t xml:space="preserve">in all the </w:t>
        </w:r>
      </w:ins>
      <w:ins w:id="112" w:author="Caley, Margoth" w:date="2020-06-04T09:54:00Z">
        <w:r w:rsidR="00CD5FCD" w:rsidRPr="00CD5FCD">
          <w:rPr>
            <w:rFonts w:ascii="Times New Roman" w:hAnsi="Times New Roman"/>
          </w:rPr>
          <w:t xml:space="preserve">historical </w:t>
        </w:r>
      </w:ins>
      <w:ins w:id="113" w:author="Caley, Margoth" w:date="2020-06-03T19:21:00Z">
        <w:r w:rsidR="004A4CAF" w:rsidRPr="00CD5FCD">
          <w:rPr>
            <w:rFonts w:ascii="Times New Roman" w:hAnsi="Times New Roman"/>
          </w:rPr>
          <w:t>years covered by the trend line</w:t>
        </w:r>
      </w:ins>
      <w:ins w:id="114" w:author="Caley, Margoth" w:date="2020-06-03T19:24:00Z">
        <w:r w:rsidR="00C9742D" w:rsidRPr="00CD5FCD">
          <w:rPr>
            <w:rFonts w:ascii="Times New Roman" w:hAnsi="Times New Roman"/>
          </w:rPr>
          <w:t>.</w:t>
        </w:r>
      </w:ins>
    </w:p>
    <w:p w14:paraId="18572A70" w14:textId="77777777" w:rsidR="00132304" w:rsidRDefault="00132304" w:rsidP="008B4530">
      <w:pPr>
        <w:pStyle w:val="Normal24"/>
        <w:spacing w:after="0" w:line="360" w:lineRule="auto"/>
        <w:rPr>
          <w:ins w:id="115" w:author="Margo Caley" w:date="2020-06-02T17:53:00Z"/>
          <w:rFonts w:ascii="Times New Roman" w:hAnsi="Times New Roman"/>
        </w:rPr>
      </w:pPr>
    </w:p>
    <w:p w14:paraId="2B655BAD" w14:textId="0AFB06ED" w:rsidR="005A35C1" w:rsidRDefault="00C81AAE" w:rsidP="008B4530">
      <w:pPr>
        <w:pStyle w:val="Normal24"/>
        <w:spacing w:after="0" w:line="360" w:lineRule="auto"/>
        <w:rPr>
          <w:ins w:id="116" w:author="Margo Caley" w:date="2020-06-02T17:56:00Z"/>
          <w:rFonts w:ascii="Times New Roman" w:hAnsi="Times New Roman"/>
        </w:rPr>
      </w:pPr>
      <w:proofErr w:type="gramStart"/>
      <w:ins w:id="117" w:author="Margo Caley" w:date="2020-06-02T18:08:00Z">
        <w:r>
          <w:rPr>
            <w:rFonts w:ascii="Times New Roman" w:hAnsi="Times New Roman"/>
          </w:rPr>
          <w:t>The ISO shall make a</w:t>
        </w:r>
      </w:ins>
      <w:ins w:id="118" w:author="Margo Caley" w:date="2020-06-01T13:48:00Z">
        <w:r w:rsidR="005A6988">
          <w:rPr>
            <w:rFonts w:ascii="Times New Roman" w:hAnsi="Times New Roman"/>
          </w:rPr>
          <w:t>djustment</w:t>
        </w:r>
      </w:ins>
      <w:ins w:id="119" w:author="Margo Caley" w:date="2020-06-01T15:41:00Z">
        <w:r w:rsidR="00761B48">
          <w:rPr>
            <w:rFonts w:ascii="Times New Roman" w:hAnsi="Times New Roman"/>
          </w:rPr>
          <w:t>s</w:t>
        </w:r>
      </w:ins>
      <w:ins w:id="120" w:author="Black, Jonathan" w:date="2020-06-10T08:34:00Z">
        <w:r w:rsidR="003B4C32">
          <w:rPr>
            <w:rFonts w:ascii="Times New Roman" w:hAnsi="Times New Roman"/>
          </w:rPr>
          <w:t xml:space="preserve"> </w:t>
        </w:r>
      </w:ins>
      <w:ins w:id="121" w:author="Caley, Margoth" w:date="2020-06-10T08:12:00Z">
        <w:r w:rsidR="0048444D">
          <w:rPr>
            <w:rFonts w:ascii="Times New Roman" w:hAnsi="Times New Roman"/>
          </w:rPr>
          <w:t>to forecasted loads</w:t>
        </w:r>
      </w:ins>
      <w:ins w:id="122" w:author="Margo Caley" w:date="2020-06-01T13:56:00Z">
        <w:r w:rsidR="00E02FEA">
          <w:rPr>
            <w:rFonts w:ascii="Times New Roman" w:hAnsi="Times New Roman"/>
          </w:rPr>
          <w:t xml:space="preserve"> </w:t>
        </w:r>
      </w:ins>
      <w:ins w:id="123" w:author="Margo Caley" w:date="2020-06-01T13:48:00Z">
        <w:r>
          <w:rPr>
            <w:rFonts w:ascii="Times New Roman" w:hAnsi="Times New Roman"/>
          </w:rPr>
          <w:t>to account for</w:t>
        </w:r>
      </w:ins>
      <w:ins w:id="124" w:author="Margo Caley" w:date="2020-06-01T13:51:00Z">
        <w:r w:rsidR="005A6988">
          <w:rPr>
            <w:rFonts w:ascii="Times New Roman" w:hAnsi="Times New Roman"/>
          </w:rPr>
          <w:t xml:space="preserve"> </w:t>
        </w:r>
      </w:ins>
      <w:ins w:id="125" w:author="Margo Caley" w:date="2020-06-01T15:41:00Z">
        <w:r w:rsidR="00761B48">
          <w:rPr>
            <w:rFonts w:ascii="Times New Roman" w:hAnsi="Times New Roman"/>
          </w:rPr>
          <w:t xml:space="preserve">any </w:t>
        </w:r>
      </w:ins>
      <w:ins w:id="126" w:author="Margo Caley" w:date="2020-06-01T14:00:00Z">
        <w:r w:rsidR="00174C46">
          <w:rPr>
            <w:rFonts w:ascii="Times New Roman" w:hAnsi="Times New Roman"/>
          </w:rPr>
          <w:t xml:space="preserve">differences between </w:t>
        </w:r>
      </w:ins>
      <w:ins w:id="127" w:author="Margo Caley" w:date="2020-06-01T13:51:00Z">
        <w:r w:rsidR="005A6988">
          <w:rPr>
            <w:rFonts w:ascii="Times New Roman" w:hAnsi="Times New Roman"/>
          </w:rPr>
          <w:t xml:space="preserve">the </w:t>
        </w:r>
        <w:r w:rsidR="005A6988" w:rsidRPr="005A6988">
          <w:rPr>
            <w:rFonts w:ascii="Times New Roman" w:hAnsi="Times New Roman"/>
          </w:rPr>
          <w:t xml:space="preserve">most recently available </w:t>
        </w:r>
        <w:r w:rsidR="005A6988">
          <w:rPr>
            <w:rFonts w:ascii="Times New Roman" w:hAnsi="Times New Roman"/>
          </w:rPr>
          <w:t>MW values</w:t>
        </w:r>
      </w:ins>
      <w:ins w:id="128" w:author="Margo Caley" w:date="2020-06-01T13:55:00Z">
        <w:r w:rsidR="00E02FEA">
          <w:rPr>
            <w:rFonts w:ascii="Times New Roman" w:hAnsi="Times New Roman"/>
          </w:rPr>
          <w:t xml:space="preserve"> reflective of the Capacity Supply Obligations </w:t>
        </w:r>
      </w:ins>
      <w:ins w:id="129" w:author="Caley, Margoth" w:date="2020-06-04T16:59:00Z">
        <w:r w:rsidR="00B16DDC">
          <w:rPr>
            <w:rFonts w:ascii="Times New Roman" w:hAnsi="Times New Roman"/>
          </w:rPr>
          <w:t xml:space="preserve">that </w:t>
        </w:r>
      </w:ins>
      <w:ins w:id="130" w:author="Margo Caley" w:date="2020-06-01T13:55:00Z">
        <w:r w:rsidR="00E02FEA">
          <w:rPr>
            <w:rFonts w:ascii="Times New Roman" w:hAnsi="Times New Roman"/>
          </w:rPr>
          <w:t xml:space="preserve">On-Peak Demand Resources and Seasonal Peak Demand </w:t>
        </w:r>
      </w:ins>
      <w:ins w:id="131" w:author="Caley, Margoth" w:date="2020-07-15T17:41:00Z">
        <w:r w:rsidR="00B623F5">
          <w:rPr>
            <w:rFonts w:ascii="Times New Roman" w:hAnsi="Times New Roman"/>
          </w:rPr>
          <w:t>R</w:t>
        </w:r>
      </w:ins>
      <w:ins w:id="132" w:author="Margo Caley" w:date="2020-06-01T13:55:00Z">
        <w:r w:rsidR="00E02FEA">
          <w:rPr>
            <w:rFonts w:ascii="Times New Roman" w:hAnsi="Times New Roman"/>
          </w:rPr>
          <w:t xml:space="preserve">esources </w:t>
        </w:r>
      </w:ins>
      <w:ins w:id="133" w:author="Caley, Margoth" w:date="2020-06-04T16:59:00Z">
        <w:r w:rsidR="00B16DDC">
          <w:rPr>
            <w:rFonts w:ascii="Times New Roman" w:hAnsi="Times New Roman"/>
          </w:rPr>
          <w:t xml:space="preserve">acquired </w:t>
        </w:r>
      </w:ins>
      <w:ins w:id="134" w:author="Margo Caley" w:date="2020-06-01T13:55:00Z">
        <w:r w:rsidR="00E02FEA">
          <w:rPr>
            <w:rFonts w:ascii="Times New Roman" w:hAnsi="Times New Roman"/>
          </w:rPr>
          <w:t>in each of the annual reconfiguration auctions</w:t>
        </w:r>
      </w:ins>
      <w:ins w:id="135" w:author="Margo Caley" w:date="2020-06-01T14:00:00Z">
        <w:r w:rsidR="00174C46">
          <w:rPr>
            <w:rFonts w:ascii="Times New Roman" w:hAnsi="Times New Roman"/>
          </w:rPr>
          <w:t xml:space="preserve"> and the MW values </w:t>
        </w:r>
      </w:ins>
      <w:ins w:id="136" w:author="Margo Caley" w:date="2020-06-02T17:59:00Z">
        <w:r w:rsidR="005A35C1">
          <w:rPr>
            <w:rFonts w:ascii="Times New Roman" w:hAnsi="Times New Roman"/>
          </w:rPr>
          <w:t xml:space="preserve">reflective of the Capacity Supply Obligations </w:t>
        </w:r>
      </w:ins>
      <w:ins w:id="137" w:author="Caley, Margoth" w:date="2020-06-04T16:59:00Z">
        <w:r w:rsidR="00B16DDC">
          <w:rPr>
            <w:rFonts w:ascii="Times New Roman" w:hAnsi="Times New Roman"/>
          </w:rPr>
          <w:t xml:space="preserve">that those resources </w:t>
        </w:r>
      </w:ins>
      <w:ins w:id="138" w:author="Margo Caley" w:date="2020-06-01T14:00:00Z">
        <w:r w:rsidR="00174C46">
          <w:rPr>
            <w:rFonts w:ascii="Times New Roman" w:hAnsi="Times New Roman"/>
          </w:rPr>
          <w:t>acquired in the corresponding Forward Capacity Auctions</w:t>
        </w:r>
      </w:ins>
      <w:ins w:id="139" w:author="Margo Caley" w:date="2020-06-01T13:55:00Z">
        <w:r w:rsidR="00E02FEA">
          <w:rPr>
            <w:rFonts w:ascii="Times New Roman" w:hAnsi="Times New Roman"/>
          </w:rPr>
          <w:t>.</w:t>
        </w:r>
      </w:ins>
      <w:proofErr w:type="gramEnd"/>
    </w:p>
    <w:p w14:paraId="01D27BBD" w14:textId="77777777" w:rsidR="005A35C1" w:rsidRDefault="005A35C1" w:rsidP="008B4530">
      <w:pPr>
        <w:pStyle w:val="Normal24"/>
        <w:spacing w:after="0" w:line="360" w:lineRule="auto"/>
        <w:rPr>
          <w:ins w:id="140" w:author="Margo Caley" w:date="2020-06-02T17:56:00Z"/>
          <w:rFonts w:ascii="Times New Roman" w:hAnsi="Times New Roman"/>
        </w:rPr>
      </w:pPr>
    </w:p>
    <w:p w14:paraId="09FBD24D" w14:textId="6A7ABDDB" w:rsidR="008B4530" w:rsidRPr="00227637" w:rsidRDefault="006D1F56" w:rsidP="008B4530">
      <w:pPr>
        <w:pStyle w:val="Normal24"/>
        <w:spacing w:after="0" w:line="360" w:lineRule="auto"/>
        <w:rPr>
          <w:rFonts w:ascii="Times New Roman" w:hAnsi="Times New Roman"/>
        </w:rPr>
      </w:pPr>
      <w:del w:id="141" w:author="Margo Caley" w:date="2020-05-12T07:13:00Z">
        <w:r w:rsidRPr="00227637" w:rsidDel="004F65FE">
          <w:rPr>
            <w:rFonts w:ascii="Times New Roman" w:hAnsi="Times New Roman"/>
          </w:rPr>
          <w:delText xml:space="preserve">Any realized Demand </w:delText>
        </w:r>
        <w:r w:rsidDel="004F65FE">
          <w:rPr>
            <w:rFonts w:ascii="Times New Roman" w:hAnsi="Times New Roman"/>
          </w:rPr>
          <w:delText xml:space="preserve">Capacity </w:delText>
        </w:r>
        <w:r w:rsidRPr="00227637" w:rsidDel="004F65FE">
          <w:rPr>
            <w:rFonts w:ascii="Times New Roman" w:hAnsi="Times New Roman"/>
          </w:rPr>
          <w:delText xml:space="preserve">Resource reductions in the historical period that received Forward Capacity Market payments for these reductions, or Demand </w:delText>
        </w:r>
        <w:r w:rsidDel="004F65FE">
          <w:rPr>
            <w:rFonts w:ascii="Times New Roman" w:hAnsi="Times New Roman"/>
          </w:rPr>
          <w:delText xml:space="preserve">Capacity </w:delText>
        </w:r>
        <w:r w:rsidRPr="00227637" w:rsidDel="004F65FE">
          <w:rPr>
            <w:rFonts w:ascii="Times New Roman" w:hAnsi="Times New Roman"/>
          </w:rPr>
          <w:delText xml:space="preserve">Resource reductions that are expected to receive Forward Capacity Market payments by participating in the upcoming Forward Capacity Auction or having cleared in a previous Forward Capacity Auction, shall be added back into the appropriate historical loads to ensure that such resources are not reflected as a reduction in the load forecast that will be used to determine the Installed Capacity Requirement, Local Sourcing Requirements, Maximum Capacity Limits and </w:delText>
        </w:r>
        <w:r w:rsidRPr="00533EDB" w:rsidDel="004F65FE">
          <w:rPr>
            <w:rFonts w:ascii="Times New Roman" w:hAnsi="Times New Roman"/>
          </w:rPr>
          <w:delText xml:space="preserve">Marginal Reliability Impact values </w:delText>
        </w:r>
        <w:r w:rsidRPr="00227637" w:rsidDel="004F65FE">
          <w:rPr>
            <w:rFonts w:ascii="Times New Roman" w:hAnsi="Times New Roman"/>
          </w:rPr>
          <w:delText xml:space="preserve">for the relevant Capacity Commitment Period.  </w:delText>
        </w:r>
      </w:del>
    </w:p>
    <w:p w14:paraId="1CBF838E" w14:textId="77777777" w:rsidR="008B4530" w:rsidRPr="00227637" w:rsidRDefault="000277F5" w:rsidP="008B4530">
      <w:pPr>
        <w:pStyle w:val="Normal24"/>
        <w:spacing w:after="0" w:line="360" w:lineRule="auto"/>
        <w:rPr>
          <w:rFonts w:ascii="Times New Roman" w:hAnsi="Times New Roman"/>
        </w:rPr>
      </w:pPr>
    </w:p>
    <w:p w14:paraId="7A269F2C" w14:textId="77777777" w:rsidR="008B4530" w:rsidRPr="00DA54D3" w:rsidRDefault="000277F5" w:rsidP="00AD3519">
      <w:pPr>
        <w:pStyle w:val="Normal014"/>
        <w:spacing w:line="360" w:lineRule="auto"/>
        <w:rPr>
          <w:rFonts w:ascii="Times New Roman" w:hAnsi="Times New Roman"/>
          <w:b/>
        </w:rPr>
      </w:pPr>
    </w:p>
    <w:sectPr w:rsidR="008B4530" w:rsidRPr="00DA54D3" w:rsidSect="00AD3519">
      <w:footerReference w:type="default" r:id="rId8"/>
      <w:pgSz w:w="12240" w:h="15840" w:code="1"/>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CD9F2" w14:textId="77777777" w:rsidR="000277F5" w:rsidRDefault="000277F5" w:rsidP="003D103D">
      <w:pPr>
        <w:spacing w:after="0" w:line="240" w:lineRule="auto"/>
      </w:pPr>
      <w:r>
        <w:separator/>
      </w:r>
    </w:p>
  </w:endnote>
  <w:endnote w:type="continuationSeparator" w:id="0">
    <w:p w14:paraId="46514B7B" w14:textId="77777777" w:rsidR="000277F5" w:rsidRDefault="000277F5" w:rsidP="003D1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ADA13" w14:textId="77777777" w:rsidR="00621C7A" w:rsidRDefault="000277F5" w:rsidP="008B4530">
    <w:pPr>
      <w:pStyle w:val="Footer20"/>
      <w:jc w:val="right"/>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07F21" w14:textId="77777777" w:rsidR="000277F5" w:rsidRDefault="000277F5" w:rsidP="003D103D">
      <w:pPr>
        <w:spacing w:after="0" w:line="240" w:lineRule="auto"/>
      </w:pPr>
      <w:r>
        <w:separator/>
      </w:r>
    </w:p>
  </w:footnote>
  <w:footnote w:type="continuationSeparator" w:id="0">
    <w:p w14:paraId="233F28A0" w14:textId="77777777" w:rsidR="000277F5" w:rsidRDefault="000277F5" w:rsidP="003D1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F82717"/>
    <w:multiLevelType w:val="multilevel"/>
    <w:tmpl w:val="F5A67CEE"/>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AF82718"/>
    <w:multiLevelType w:val="multilevel"/>
    <w:tmpl w:val="E3A83474"/>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7AF82719"/>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AF8271A"/>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7AF82734"/>
    <w:multiLevelType w:val="hybridMultilevel"/>
    <w:tmpl w:val="E4040BC2"/>
    <w:lvl w:ilvl="0" w:tplc="9FB0934A">
      <w:start w:val="1"/>
      <w:numFmt w:val="decimal"/>
      <w:pStyle w:val="TOCHeading"/>
      <w:lvlText w:val="(%1)"/>
      <w:lvlJc w:val="left"/>
      <w:pPr>
        <w:ind w:left="720" w:hanging="360"/>
      </w:pPr>
      <w:rPr>
        <w:rFonts w:hint="default"/>
      </w:rPr>
    </w:lvl>
    <w:lvl w:ilvl="1" w:tplc="E2C8D1FE">
      <w:start w:val="1"/>
      <w:numFmt w:val="lowerLetter"/>
      <w:lvlText w:val="%2."/>
      <w:lvlJc w:val="left"/>
      <w:pPr>
        <w:ind w:left="1440" w:hanging="360"/>
      </w:pPr>
    </w:lvl>
    <w:lvl w:ilvl="2" w:tplc="B4EC3A34">
      <w:start w:val="1"/>
      <w:numFmt w:val="lowerRoman"/>
      <w:lvlText w:val="%3."/>
      <w:lvlJc w:val="right"/>
      <w:pPr>
        <w:ind w:left="2160" w:hanging="180"/>
      </w:pPr>
    </w:lvl>
    <w:lvl w:ilvl="3" w:tplc="6C662648">
      <w:start w:val="1"/>
      <w:numFmt w:val="lowerLetter"/>
      <w:lvlText w:val="(%4)"/>
      <w:lvlJc w:val="left"/>
      <w:pPr>
        <w:ind w:left="2880" w:hanging="360"/>
      </w:pPr>
      <w:rPr>
        <w:rFonts w:hint="default"/>
      </w:rPr>
    </w:lvl>
    <w:lvl w:ilvl="4" w:tplc="DABAAFF6">
      <w:start w:val="1"/>
      <w:numFmt w:val="lowerLetter"/>
      <w:lvlText w:val="%5."/>
      <w:lvlJc w:val="left"/>
      <w:pPr>
        <w:ind w:left="3600" w:hanging="360"/>
      </w:pPr>
    </w:lvl>
    <w:lvl w:ilvl="5" w:tplc="1F8C838C">
      <w:start w:val="1"/>
      <w:numFmt w:val="lowerRoman"/>
      <w:lvlText w:val="%6."/>
      <w:lvlJc w:val="right"/>
      <w:pPr>
        <w:ind w:left="4320" w:hanging="180"/>
      </w:pPr>
    </w:lvl>
    <w:lvl w:ilvl="6" w:tplc="2AAC9750" w:tentative="1">
      <w:start w:val="1"/>
      <w:numFmt w:val="decimal"/>
      <w:lvlText w:val="%7."/>
      <w:lvlJc w:val="left"/>
      <w:pPr>
        <w:ind w:left="5040" w:hanging="360"/>
      </w:pPr>
    </w:lvl>
    <w:lvl w:ilvl="7" w:tplc="5470BE7C" w:tentative="1">
      <w:start w:val="1"/>
      <w:numFmt w:val="lowerLetter"/>
      <w:lvlText w:val="%8."/>
      <w:lvlJc w:val="left"/>
      <w:pPr>
        <w:ind w:left="5760" w:hanging="360"/>
      </w:pPr>
    </w:lvl>
    <w:lvl w:ilvl="8" w:tplc="196C8FF4"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go Caley">
    <w15:presenceInfo w15:providerId="AD" w15:userId="S-1-5-21-1715567821-1275210071-682003330-28693"/>
  </w15:person>
  <w15:person w15:author="Caley, Margoth">
    <w15:presenceInfo w15:providerId="AD" w15:userId="S-1-5-21-1715567821-1275210071-682003330-28693"/>
  </w15:person>
  <w15:person w15:author="Black, Jonathan">
    <w15:presenceInfo w15:providerId="AD" w15:userId="S-1-5-21-1715567821-1275210071-682003330-28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03D"/>
    <w:rsid w:val="000259FF"/>
    <w:rsid w:val="000277F5"/>
    <w:rsid w:val="0004628A"/>
    <w:rsid w:val="00084301"/>
    <w:rsid w:val="000C6813"/>
    <w:rsid w:val="000F3898"/>
    <w:rsid w:val="00132304"/>
    <w:rsid w:val="00141E59"/>
    <w:rsid w:val="00147157"/>
    <w:rsid w:val="00153528"/>
    <w:rsid w:val="00174C46"/>
    <w:rsid w:val="00174DD6"/>
    <w:rsid w:val="0017766A"/>
    <w:rsid w:val="001A1779"/>
    <w:rsid w:val="001D53A1"/>
    <w:rsid w:val="001F130B"/>
    <w:rsid w:val="001F1C76"/>
    <w:rsid w:val="001F5E76"/>
    <w:rsid w:val="0024567F"/>
    <w:rsid w:val="0028507C"/>
    <w:rsid w:val="00286D86"/>
    <w:rsid w:val="00352321"/>
    <w:rsid w:val="00360F3C"/>
    <w:rsid w:val="0038556A"/>
    <w:rsid w:val="00387CCB"/>
    <w:rsid w:val="003A6063"/>
    <w:rsid w:val="003B4C32"/>
    <w:rsid w:val="003D103D"/>
    <w:rsid w:val="003F1555"/>
    <w:rsid w:val="004636D1"/>
    <w:rsid w:val="00470E46"/>
    <w:rsid w:val="00470EAA"/>
    <w:rsid w:val="0048444D"/>
    <w:rsid w:val="004A4CAF"/>
    <w:rsid w:val="004A62E5"/>
    <w:rsid w:val="004F65FE"/>
    <w:rsid w:val="00543E69"/>
    <w:rsid w:val="005456CA"/>
    <w:rsid w:val="00566882"/>
    <w:rsid w:val="005861F0"/>
    <w:rsid w:val="005A35C1"/>
    <w:rsid w:val="005A6988"/>
    <w:rsid w:val="005C0CA4"/>
    <w:rsid w:val="005E567C"/>
    <w:rsid w:val="005F6553"/>
    <w:rsid w:val="00646139"/>
    <w:rsid w:val="006746BC"/>
    <w:rsid w:val="006879B3"/>
    <w:rsid w:val="006D1F56"/>
    <w:rsid w:val="00702984"/>
    <w:rsid w:val="007161FB"/>
    <w:rsid w:val="00724C93"/>
    <w:rsid w:val="007344C9"/>
    <w:rsid w:val="00761B48"/>
    <w:rsid w:val="007B233C"/>
    <w:rsid w:val="007D1038"/>
    <w:rsid w:val="00813C94"/>
    <w:rsid w:val="00834661"/>
    <w:rsid w:val="008B66A4"/>
    <w:rsid w:val="008E3C09"/>
    <w:rsid w:val="008E5248"/>
    <w:rsid w:val="008E773B"/>
    <w:rsid w:val="009370F2"/>
    <w:rsid w:val="009A22F5"/>
    <w:rsid w:val="009C5B5A"/>
    <w:rsid w:val="009C6E89"/>
    <w:rsid w:val="00A3726C"/>
    <w:rsid w:val="00AF427B"/>
    <w:rsid w:val="00B0585C"/>
    <w:rsid w:val="00B16DDC"/>
    <w:rsid w:val="00B4618A"/>
    <w:rsid w:val="00B517E7"/>
    <w:rsid w:val="00B623F5"/>
    <w:rsid w:val="00B70D22"/>
    <w:rsid w:val="00B94821"/>
    <w:rsid w:val="00BA5340"/>
    <w:rsid w:val="00BE73CE"/>
    <w:rsid w:val="00C14EB0"/>
    <w:rsid w:val="00C66040"/>
    <w:rsid w:val="00C81AAE"/>
    <w:rsid w:val="00C9742D"/>
    <w:rsid w:val="00CB2E77"/>
    <w:rsid w:val="00CD5FCD"/>
    <w:rsid w:val="00CE5CEA"/>
    <w:rsid w:val="00D006F4"/>
    <w:rsid w:val="00D11992"/>
    <w:rsid w:val="00D127BF"/>
    <w:rsid w:val="00D231E4"/>
    <w:rsid w:val="00D43DBF"/>
    <w:rsid w:val="00E02FEA"/>
    <w:rsid w:val="00E43612"/>
    <w:rsid w:val="00E6627C"/>
    <w:rsid w:val="00EA777D"/>
    <w:rsid w:val="00EC591A"/>
    <w:rsid w:val="00EF7467"/>
    <w:rsid w:val="00F00AAB"/>
    <w:rsid w:val="00F16856"/>
    <w:rsid w:val="00F21081"/>
    <w:rsid w:val="00F64FC6"/>
    <w:rsid w:val="00F71742"/>
    <w:rsid w:val="00F842F9"/>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F2B95"/>
  <w15:docId w15:val="{C4230522-669F-440D-8A4C-93E66D668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956"/>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F9395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3956"/>
    <w:rPr>
      <w:rFonts w:ascii="Cambria" w:eastAsia="Times New Roman" w:hAnsi="Cambria" w:cs="Times New Roman"/>
      <w:b/>
      <w:bCs/>
      <w:kern w:val="32"/>
      <w:sz w:val="32"/>
      <w:szCs w:val="32"/>
    </w:rPr>
  </w:style>
  <w:style w:type="paragraph" w:customStyle="1" w:styleId="Default">
    <w:name w:val="Default"/>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CM75">
    <w:name w:val="CM75"/>
    <w:basedOn w:val="Default"/>
    <w:next w:val="Default"/>
    <w:uiPriority w:val="99"/>
    <w:rsid w:val="00F93956"/>
    <w:rPr>
      <w:color w:val="auto"/>
    </w:rPr>
  </w:style>
  <w:style w:type="paragraph" w:customStyle="1" w:styleId="CM1">
    <w:name w:val="CM1"/>
    <w:basedOn w:val="Default"/>
    <w:next w:val="Default"/>
    <w:uiPriority w:val="99"/>
    <w:rsid w:val="00F93956"/>
    <w:pPr>
      <w:spacing w:line="231" w:lineRule="atLeast"/>
    </w:pPr>
    <w:rPr>
      <w:color w:val="auto"/>
    </w:rPr>
  </w:style>
  <w:style w:type="paragraph" w:customStyle="1" w:styleId="CM2">
    <w:name w:val="CM2"/>
    <w:basedOn w:val="Default"/>
    <w:next w:val="Default"/>
    <w:uiPriority w:val="99"/>
    <w:rsid w:val="00F93956"/>
    <w:pPr>
      <w:spacing w:line="231" w:lineRule="atLeast"/>
    </w:pPr>
    <w:rPr>
      <w:color w:val="auto"/>
    </w:rPr>
  </w:style>
  <w:style w:type="paragraph" w:customStyle="1" w:styleId="CM76">
    <w:name w:val="CM76"/>
    <w:basedOn w:val="Default"/>
    <w:next w:val="Default"/>
    <w:uiPriority w:val="99"/>
    <w:rsid w:val="00F93956"/>
    <w:rPr>
      <w:color w:val="auto"/>
    </w:rPr>
  </w:style>
  <w:style w:type="paragraph" w:customStyle="1" w:styleId="CM3">
    <w:name w:val="CM3"/>
    <w:basedOn w:val="Default"/>
    <w:next w:val="Default"/>
    <w:uiPriority w:val="99"/>
    <w:rsid w:val="00F93956"/>
    <w:rPr>
      <w:color w:val="auto"/>
    </w:rPr>
  </w:style>
  <w:style w:type="paragraph" w:customStyle="1" w:styleId="CM77">
    <w:name w:val="CM77"/>
    <w:basedOn w:val="Default"/>
    <w:next w:val="Default"/>
    <w:uiPriority w:val="99"/>
    <w:rsid w:val="00F93956"/>
    <w:rPr>
      <w:color w:val="auto"/>
    </w:rPr>
  </w:style>
  <w:style w:type="paragraph" w:customStyle="1" w:styleId="CM4">
    <w:name w:val="CM4"/>
    <w:basedOn w:val="Default"/>
    <w:next w:val="Default"/>
    <w:uiPriority w:val="99"/>
    <w:rsid w:val="00F93956"/>
    <w:rPr>
      <w:color w:val="auto"/>
    </w:rPr>
  </w:style>
  <w:style w:type="paragraph" w:customStyle="1" w:styleId="CM78">
    <w:name w:val="CM78"/>
    <w:basedOn w:val="Default"/>
    <w:next w:val="Default"/>
    <w:uiPriority w:val="99"/>
    <w:rsid w:val="00F93956"/>
    <w:rPr>
      <w:color w:val="auto"/>
    </w:rPr>
  </w:style>
  <w:style w:type="paragraph" w:customStyle="1" w:styleId="CM5">
    <w:name w:val="CM5"/>
    <w:basedOn w:val="Default"/>
    <w:next w:val="Default"/>
    <w:uiPriority w:val="99"/>
    <w:rsid w:val="00F93956"/>
    <w:pPr>
      <w:spacing w:line="556" w:lineRule="atLeast"/>
    </w:pPr>
    <w:rPr>
      <w:color w:val="auto"/>
    </w:rPr>
  </w:style>
  <w:style w:type="paragraph" w:customStyle="1" w:styleId="CM79">
    <w:name w:val="CM79"/>
    <w:basedOn w:val="Default"/>
    <w:next w:val="Default"/>
    <w:uiPriority w:val="99"/>
    <w:rsid w:val="00F93956"/>
    <w:rPr>
      <w:color w:val="auto"/>
    </w:rPr>
  </w:style>
  <w:style w:type="paragraph" w:customStyle="1" w:styleId="CM80">
    <w:name w:val="CM80"/>
    <w:basedOn w:val="Default"/>
    <w:next w:val="Default"/>
    <w:uiPriority w:val="99"/>
    <w:rsid w:val="00F93956"/>
    <w:rPr>
      <w:color w:val="auto"/>
    </w:rPr>
  </w:style>
  <w:style w:type="paragraph" w:customStyle="1" w:styleId="CM6">
    <w:name w:val="CM6"/>
    <w:basedOn w:val="Default"/>
    <w:next w:val="Default"/>
    <w:uiPriority w:val="99"/>
    <w:rsid w:val="00F93956"/>
    <w:pPr>
      <w:spacing w:line="231" w:lineRule="atLeast"/>
    </w:pPr>
    <w:rPr>
      <w:color w:val="auto"/>
    </w:rPr>
  </w:style>
  <w:style w:type="paragraph" w:customStyle="1" w:styleId="CM82">
    <w:name w:val="CM82"/>
    <w:basedOn w:val="Default"/>
    <w:next w:val="Default"/>
    <w:uiPriority w:val="99"/>
    <w:rsid w:val="00F93956"/>
    <w:rPr>
      <w:color w:val="auto"/>
    </w:rPr>
  </w:style>
  <w:style w:type="paragraph" w:customStyle="1" w:styleId="CM7">
    <w:name w:val="CM7"/>
    <w:basedOn w:val="Default"/>
    <w:next w:val="Default"/>
    <w:uiPriority w:val="99"/>
    <w:rsid w:val="00F93956"/>
    <w:pPr>
      <w:spacing w:line="553" w:lineRule="atLeast"/>
    </w:pPr>
    <w:rPr>
      <w:color w:val="auto"/>
    </w:rPr>
  </w:style>
  <w:style w:type="paragraph" w:customStyle="1" w:styleId="CM8">
    <w:name w:val="CM8"/>
    <w:basedOn w:val="Default"/>
    <w:next w:val="Default"/>
    <w:uiPriority w:val="99"/>
    <w:rsid w:val="00F93956"/>
    <w:rPr>
      <w:color w:val="auto"/>
    </w:rPr>
  </w:style>
  <w:style w:type="paragraph" w:customStyle="1" w:styleId="CM9">
    <w:name w:val="CM9"/>
    <w:basedOn w:val="Default"/>
    <w:next w:val="Default"/>
    <w:uiPriority w:val="99"/>
    <w:rsid w:val="00F93956"/>
    <w:rPr>
      <w:color w:val="auto"/>
    </w:rPr>
  </w:style>
  <w:style w:type="paragraph" w:customStyle="1" w:styleId="CM83">
    <w:name w:val="CM83"/>
    <w:basedOn w:val="Default"/>
    <w:next w:val="Default"/>
    <w:uiPriority w:val="99"/>
    <w:rsid w:val="00F93956"/>
    <w:rPr>
      <w:color w:val="auto"/>
    </w:rPr>
  </w:style>
  <w:style w:type="paragraph" w:customStyle="1" w:styleId="CM84">
    <w:name w:val="CM84"/>
    <w:basedOn w:val="Default"/>
    <w:next w:val="Default"/>
    <w:uiPriority w:val="99"/>
    <w:rsid w:val="00F93956"/>
    <w:rPr>
      <w:color w:val="auto"/>
    </w:rPr>
  </w:style>
  <w:style w:type="paragraph" w:customStyle="1" w:styleId="CM10">
    <w:name w:val="CM10"/>
    <w:basedOn w:val="Default"/>
    <w:next w:val="Default"/>
    <w:uiPriority w:val="99"/>
    <w:rsid w:val="00F93956"/>
    <w:pPr>
      <w:spacing w:line="756" w:lineRule="atLeast"/>
    </w:pPr>
    <w:rPr>
      <w:color w:val="auto"/>
    </w:rPr>
  </w:style>
  <w:style w:type="paragraph" w:customStyle="1" w:styleId="CM85">
    <w:name w:val="CM85"/>
    <w:basedOn w:val="Default"/>
    <w:next w:val="Default"/>
    <w:uiPriority w:val="99"/>
    <w:rsid w:val="00F93956"/>
    <w:rPr>
      <w:color w:val="auto"/>
    </w:rPr>
  </w:style>
  <w:style w:type="paragraph" w:customStyle="1" w:styleId="CM11">
    <w:name w:val="CM11"/>
    <w:basedOn w:val="Default"/>
    <w:next w:val="Default"/>
    <w:uiPriority w:val="99"/>
    <w:rsid w:val="00F93956"/>
    <w:pPr>
      <w:spacing w:line="553" w:lineRule="atLeast"/>
    </w:pPr>
    <w:rPr>
      <w:color w:val="auto"/>
    </w:rPr>
  </w:style>
  <w:style w:type="paragraph" w:customStyle="1" w:styleId="CM12">
    <w:name w:val="CM12"/>
    <w:basedOn w:val="Default"/>
    <w:next w:val="Default"/>
    <w:uiPriority w:val="99"/>
    <w:rsid w:val="00F93956"/>
    <w:pPr>
      <w:spacing w:line="553" w:lineRule="atLeast"/>
    </w:pPr>
    <w:rPr>
      <w:color w:val="auto"/>
    </w:rPr>
  </w:style>
  <w:style w:type="paragraph" w:customStyle="1" w:styleId="CM86">
    <w:name w:val="CM86"/>
    <w:basedOn w:val="Default"/>
    <w:next w:val="Default"/>
    <w:uiPriority w:val="99"/>
    <w:rsid w:val="00F93956"/>
    <w:rPr>
      <w:color w:val="auto"/>
    </w:rPr>
  </w:style>
  <w:style w:type="paragraph" w:customStyle="1" w:styleId="CM87">
    <w:name w:val="CM87"/>
    <w:basedOn w:val="Default"/>
    <w:next w:val="Default"/>
    <w:uiPriority w:val="99"/>
    <w:rsid w:val="00F93956"/>
    <w:rPr>
      <w:color w:val="auto"/>
    </w:rPr>
  </w:style>
  <w:style w:type="paragraph" w:customStyle="1" w:styleId="CM14">
    <w:name w:val="CM14"/>
    <w:basedOn w:val="Default"/>
    <w:next w:val="Default"/>
    <w:uiPriority w:val="99"/>
    <w:rsid w:val="00F93956"/>
    <w:rPr>
      <w:color w:val="auto"/>
    </w:rPr>
  </w:style>
  <w:style w:type="paragraph" w:customStyle="1" w:styleId="CM89">
    <w:name w:val="CM89"/>
    <w:basedOn w:val="Default"/>
    <w:next w:val="Default"/>
    <w:uiPriority w:val="99"/>
    <w:rsid w:val="00F93956"/>
    <w:rPr>
      <w:color w:val="auto"/>
    </w:rPr>
  </w:style>
  <w:style w:type="paragraph" w:customStyle="1" w:styleId="CM15">
    <w:name w:val="CM15"/>
    <w:basedOn w:val="Default"/>
    <w:next w:val="Default"/>
    <w:uiPriority w:val="99"/>
    <w:rsid w:val="00F93956"/>
    <w:rPr>
      <w:color w:val="auto"/>
    </w:rPr>
  </w:style>
  <w:style w:type="paragraph" w:customStyle="1" w:styleId="CM19">
    <w:name w:val="CM19"/>
    <w:basedOn w:val="Default"/>
    <w:next w:val="Default"/>
    <w:uiPriority w:val="99"/>
    <w:rsid w:val="00F93956"/>
    <w:pPr>
      <w:spacing w:line="276" w:lineRule="atLeast"/>
    </w:pPr>
    <w:rPr>
      <w:color w:val="auto"/>
    </w:rPr>
  </w:style>
  <w:style w:type="paragraph" w:customStyle="1" w:styleId="CM20">
    <w:name w:val="CM20"/>
    <w:basedOn w:val="Default"/>
    <w:next w:val="Default"/>
    <w:uiPriority w:val="99"/>
    <w:rsid w:val="00F93956"/>
    <w:pPr>
      <w:spacing w:line="276" w:lineRule="atLeast"/>
    </w:pPr>
    <w:rPr>
      <w:color w:val="auto"/>
    </w:rPr>
  </w:style>
  <w:style w:type="paragraph" w:customStyle="1" w:styleId="CM92">
    <w:name w:val="CM92"/>
    <w:basedOn w:val="Default"/>
    <w:next w:val="Default"/>
    <w:uiPriority w:val="99"/>
    <w:rsid w:val="00F93956"/>
    <w:rPr>
      <w:color w:val="auto"/>
    </w:rPr>
  </w:style>
  <w:style w:type="paragraph" w:customStyle="1" w:styleId="CM21">
    <w:name w:val="CM21"/>
    <w:basedOn w:val="Default"/>
    <w:next w:val="Default"/>
    <w:uiPriority w:val="99"/>
    <w:rsid w:val="00F93956"/>
    <w:pPr>
      <w:spacing w:line="416" w:lineRule="atLeast"/>
    </w:pPr>
    <w:rPr>
      <w:color w:val="auto"/>
    </w:rPr>
  </w:style>
  <w:style w:type="paragraph" w:customStyle="1" w:styleId="CM22">
    <w:name w:val="CM22"/>
    <w:basedOn w:val="Default"/>
    <w:next w:val="Default"/>
    <w:uiPriority w:val="99"/>
    <w:rsid w:val="00F93956"/>
    <w:pPr>
      <w:spacing w:line="416" w:lineRule="atLeast"/>
    </w:pPr>
    <w:rPr>
      <w:color w:val="auto"/>
    </w:rPr>
  </w:style>
  <w:style w:type="paragraph" w:customStyle="1" w:styleId="CM23">
    <w:name w:val="CM23"/>
    <w:basedOn w:val="Default"/>
    <w:next w:val="Default"/>
    <w:uiPriority w:val="99"/>
    <w:rsid w:val="00F93956"/>
    <w:pPr>
      <w:spacing w:line="416" w:lineRule="atLeast"/>
    </w:pPr>
    <w:rPr>
      <w:color w:val="auto"/>
    </w:rPr>
  </w:style>
  <w:style w:type="paragraph" w:customStyle="1" w:styleId="CM93">
    <w:name w:val="CM93"/>
    <w:basedOn w:val="Default"/>
    <w:next w:val="Default"/>
    <w:uiPriority w:val="99"/>
    <w:rsid w:val="00F93956"/>
    <w:rPr>
      <w:color w:val="auto"/>
    </w:rPr>
  </w:style>
  <w:style w:type="paragraph" w:customStyle="1" w:styleId="CM30">
    <w:name w:val="CM30"/>
    <w:basedOn w:val="Default"/>
    <w:next w:val="Default"/>
    <w:uiPriority w:val="99"/>
    <w:rsid w:val="00F93956"/>
    <w:pPr>
      <w:spacing w:line="416" w:lineRule="atLeast"/>
    </w:pPr>
    <w:rPr>
      <w:color w:val="auto"/>
    </w:rPr>
  </w:style>
  <w:style w:type="paragraph" w:customStyle="1" w:styleId="CM24">
    <w:name w:val="CM24"/>
    <w:basedOn w:val="Default"/>
    <w:next w:val="Default"/>
    <w:uiPriority w:val="99"/>
    <w:rsid w:val="00F93956"/>
    <w:pPr>
      <w:spacing w:line="413" w:lineRule="atLeast"/>
    </w:pPr>
    <w:rPr>
      <w:color w:val="auto"/>
    </w:rPr>
  </w:style>
  <w:style w:type="paragraph" w:customStyle="1" w:styleId="CM25">
    <w:name w:val="CM25"/>
    <w:basedOn w:val="Default"/>
    <w:next w:val="Default"/>
    <w:uiPriority w:val="99"/>
    <w:rsid w:val="00F93956"/>
    <w:pPr>
      <w:spacing w:line="416" w:lineRule="atLeast"/>
    </w:pPr>
    <w:rPr>
      <w:color w:val="auto"/>
    </w:rPr>
  </w:style>
  <w:style w:type="paragraph" w:customStyle="1" w:styleId="CM26">
    <w:name w:val="CM26"/>
    <w:basedOn w:val="Default"/>
    <w:next w:val="Default"/>
    <w:uiPriority w:val="99"/>
    <w:rsid w:val="00F93956"/>
    <w:pPr>
      <w:spacing w:line="416" w:lineRule="atLeast"/>
    </w:pPr>
    <w:rPr>
      <w:color w:val="auto"/>
    </w:rPr>
  </w:style>
  <w:style w:type="paragraph" w:customStyle="1" w:styleId="CM94">
    <w:name w:val="CM94"/>
    <w:basedOn w:val="Default"/>
    <w:next w:val="Default"/>
    <w:uiPriority w:val="99"/>
    <w:rsid w:val="00F93956"/>
    <w:rPr>
      <w:color w:val="auto"/>
    </w:rPr>
  </w:style>
  <w:style w:type="paragraph" w:customStyle="1" w:styleId="CM91">
    <w:name w:val="CM91"/>
    <w:basedOn w:val="Default"/>
    <w:next w:val="Default"/>
    <w:uiPriority w:val="99"/>
    <w:rsid w:val="00F93956"/>
    <w:rPr>
      <w:color w:val="auto"/>
    </w:rPr>
  </w:style>
  <w:style w:type="paragraph" w:customStyle="1" w:styleId="CM88">
    <w:name w:val="CM88"/>
    <w:basedOn w:val="Default"/>
    <w:next w:val="Default"/>
    <w:uiPriority w:val="99"/>
    <w:rsid w:val="00F93956"/>
    <w:rPr>
      <w:color w:val="auto"/>
    </w:rPr>
  </w:style>
  <w:style w:type="paragraph" w:customStyle="1" w:styleId="CM95">
    <w:name w:val="CM95"/>
    <w:basedOn w:val="Default"/>
    <w:next w:val="Default"/>
    <w:uiPriority w:val="99"/>
    <w:rsid w:val="00F93956"/>
    <w:rPr>
      <w:color w:val="auto"/>
    </w:rPr>
  </w:style>
  <w:style w:type="paragraph" w:customStyle="1" w:styleId="CM96">
    <w:name w:val="CM96"/>
    <w:basedOn w:val="Default"/>
    <w:next w:val="Default"/>
    <w:uiPriority w:val="99"/>
    <w:rsid w:val="00F93956"/>
    <w:rPr>
      <w:color w:val="auto"/>
    </w:rPr>
  </w:style>
  <w:style w:type="paragraph" w:customStyle="1" w:styleId="CM27">
    <w:name w:val="CM27"/>
    <w:basedOn w:val="Default"/>
    <w:next w:val="Default"/>
    <w:uiPriority w:val="99"/>
    <w:rsid w:val="00F93956"/>
    <w:pPr>
      <w:spacing w:line="413" w:lineRule="atLeast"/>
    </w:pPr>
    <w:rPr>
      <w:color w:val="auto"/>
    </w:rPr>
  </w:style>
  <w:style w:type="paragraph" w:customStyle="1" w:styleId="CM97">
    <w:name w:val="CM97"/>
    <w:basedOn w:val="Default"/>
    <w:next w:val="Default"/>
    <w:uiPriority w:val="99"/>
    <w:rsid w:val="00F93956"/>
    <w:rPr>
      <w:color w:val="auto"/>
    </w:rPr>
  </w:style>
  <w:style w:type="paragraph" w:customStyle="1" w:styleId="CM98">
    <w:name w:val="CM98"/>
    <w:basedOn w:val="Default"/>
    <w:next w:val="Default"/>
    <w:uiPriority w:val="99"/>
    <w:rsid w:val="00F93956"/>
    <w:rPr>
      <w:color w:val="auto"/>
    </w:rPr>
  </w:style>
  <w:style w:type="paragraph" w:customStyle="1" w:styleId="CM99">
    <w:name w:val="CM99"/>
    <w:basedOn w:val="Default"/>
    <w:next w:val="Default"/>
    <w:uiPriority w:val="99"/>
    <w:rsid w:val="00F93956"/>
    <w:rPr>
      <w:color w:val="auto"/>
    </w:rPr>
  </w:style>
  <w:style w:type="paragraph" w:customStyle="1" w:styleId="CM28">
    <w:name w:val="CM28"/>
    <w:basedOn w:val="Default"/>
    <w:next w:val="Default"/>
    <w:uiPriority w:val="99"/>
    <w:rsid w:val="00F93956"/>
    <w:pPr>
      <w:spacing w:line="416" w:lineRule="atLeast"/>
    </w:pPr>
    <w:rPr>
      <w:color w:val="auto"/>
    </w:rPr>
  </w:style>
  <w:style w:type="paragraph" w:customStyle="1" w:styleId="CM31">
    <w:name w:val="CM31"/>
    <w:basedOn w:val="Default"/>
    <w:next w:val="Default"/>
    <w:uiPriority w:val="99"/>
    <w:rsid w:val="00F93956"/>
    <w:pPr>
      <w:spacing w:line="413" w:lineRule="atLeast"/>
    </w:pPr>
    <w:rPr>
      <w:color w:val="auto"/>
    </w:rPr>
  </w:style>
  <w:style w:type="paragraph" w:customStyle="1" w:styleId="CM101">
    <w:name w:val="CM101"/>
    <w:basedOn w:val="Default"/>
    <w:next w:val="Default"/>
    <w:uiPriority w:val="99"/>
    <w:rsid w:val="00F93956"/>
    <w:rPr>
      <w:color w:val="auto"/>
    </w:rPr>
  </w:style>
  <w:style w:type="paragraph" w:customStyle="1" w:styleId="CM90">
    <w:name w:val="CM90"/>
    <w:basedOn w:val="Default"/>
    <w:next w:val="Default"/>
    <w:uiPriority w:val="99"/>
    <w:rsid w:val="00F93956"/>
    <w:rPr>
      <w:color w:val="auto"/>
    </w:rPr>
  </w:style>
  <w:style w:type="paragraph" w:customStyle="1" w:styleId="CM102">
    <w:name w:val="CM102"/>
    <w:basedOn w:val="Default"/>
    <w:next w:val="Default"/>
    <w:uiPriority w:val="99"/>
    <w:rsid w:val="00F93956"/>
    <w:rPr>
      <w:color w:val="auto"/>
    </w:rPr>
  </w:style>
  <w:style w:type="paragraph" w:customStyle="1" w:styleId="CM33">
    <w:name w:val="CM33"/>
    <w:basedOn w:val="Default"/>
    <w:next w:val="Default"/>
    <w:uiPriority w:val="99"/>
    <w:rsid w:val="00F93956"/>
    <w:pPr>
      <w:spacing w:line="546" w:lineRule="atLeast"/>
    </w:pPr>
    <w:rPr>
      <w:color w:val="auto"/>
    </w:rPr>
  </w:style>
  <w:style w:type="paragraph" w:customStyle="1" w:styleId="CM103">
    <w:name w:val="CM103"/>
    <w:basedOn w:val="Default"/>
    <w:next w:val="Default"/>
    <w:uiPriority w:val="99"/>
    <w:rsid w:val="00F93956"/>
    <w:rPr>
      <w:color w:val="auto"/>
    </w:rPr>
  </w:style>
  <w:style w:type="paragraph" w:customStyle="1" w:styleId="CM34">
    <w:name w:val="CM34"/>
    <w:basedOn w:val="Default"/>
    <w:next w:val="Default"/>
    <w:uiPriority w:val="99"/>
    <w:rsid w:val="00F93956"/>
    <w:pPr>
      <w:spacing w:line="551" w:lineRule="atLeast"/>
    </w:pPr>
    <w:rPr>
      <w:color w:val="auto"/>
    </w:rPr>
  </w:style>
  <w:style w:type="paragraph" w:customStyle="1" w:styleId="CM35">
    <w:name w:val="CM35"/>
    <w:basedOn w:val="Default"/>
    <w:next w:val="Default"/>
    <w:uiPriority w:val="99"/>
    <w:rsid w:val="00F93956"/>
    <w:pPr>
      <w:spacing w:line="656" w:lineRule="atLeast"/>
    </w:pPr>
    <w:rPr>
      <w:color w:val="auto"/>
    </w:rPr>
  </w:style>
  <w:style w:type="paragraph" w:customStyle="1" w:styleId="CM104">
    <w:name w:val="CM104"/>
    <w:basedOn w:val="Default"/>
    <w:next w:val="Default"/>
    <w:uiPriority w:val="99"/>
    <w:rsid w:val="00F93956"/>
    <w:rPr>
      <w:color w:val="auto"/>
    </w:rPr>
  </w:style>
  <w:style w:type="paragraph" w:customStyle="1" w:styleId="CM105">
    <w:name w:val="CM105"/>
    <w:basedOn w:val="Default"/>
    <w:next w:val="Default"/>
    <w:uiPriority w:val="99"/>
    <w:rsid w:val="00F93956"/>
    <w:rPr>
      <w:color w:val="auto"/>
    </w:rPr>
  </w:style>
  <w:style w:type="paragraph" w:customStyle="1" w:styleId="CM106">
    <w:name w:val="CM106"/>
    <w:basedOn w:val="Default"/>
    <w:next w:val="Default"/>
    <w:uiPriority w:val="99"/>
    <w:rsid w:val="00F93956"/>
    <w:rPr>
      <w:color w:val="auto"/>
    </w:rPr>
  </w:style>
  <w:style w:type="paragraph" w:customStyle="1" w:styleId="CM107">
    <w:name w:val="CM107"/>
    <w:basedOn w:val="Default"/>
    <w:next w:val="Default"/>
    <w:uiPriority w:val="99"/>
    <w:rsid w:val="00F93956"/>
    <w:rPr>
      <w:color w:val="auto"/>
    </w:rPr>
  </w:style>
  <w:style w:type="paragraph" w:customStyle="1" w:styleId="CM29">
    <w:name w:val="CM29"/>
    <w:basedOn w:val="Default"/>
    <w:next w:val="Default"/>
    <w:uiPriority w:val="99"/>
    <w:rsid w:val="00F93956"/>
    <w:pPr>
      <w:spacing w:line="413" w:lineRule="atLeast"/>
    </w:pPr>
    <w:rPr>
      <w:color w:val="auto"/>
    </w:rPr>
  </w:style>
  <w:style w:type="paragraph" w:customStyle="1" w:styleId="CM108">
    <w:name w:val="CM108"/>
    <w:basedOn w:val="Default"/>
    <w:next w:val="Default"/>
    <w:uiPriority w:val="99"/>
    <w:rsid w:val="00F93956"/>
    <w:rPr>
      <w:color w:val="auto"/>
    </w:rPr>
  </w:style>
  <w:style w:type="paragraph" w:customStyle="1" w:styleId="CM37">
    <w:name w:val="CM37"/>
    <w:basedOn w:val="Default"/>
    <w:next w:val="Default"/>
    <w:uiPriority w:val="99"/>
    <w:rsid w:val="00F93956"/>
    <w:pPr>
      <w:spacing w:line="416" w:lineRule="atLeast"/>
    </w:pPr>
    <w:rPr>
      <w:color w:val="auto"/>
    </w:rPr>
  </w:style>
  <w:style w:type="paragraph" w:customStyle="1" w:styleId="CM109">
    <w:name w:val="CM109"/>
    <w:basedOn w:val="Default"/>
    <w:next w:val="Default"/>
    <w:uiPriority w:val="99"/>
    <w:rsid w:val="00F93956"/>
    <w:rPr>
      <w:color w:val="auto"/>
    </w:rPr>
  </w:style>
  <w:style w:type="paragraph" w:customStyle="1" w:styleId="CM81">
    <w:name w:val="CM81"/>
    <w:basedOn w:val="Default"/>
    <w:next w:val="Default"/>
    <w:uiPriority w:val="99"/>
    <w:rsid w:val="00F93956"/>
    <w:rPr>
      <w:color w:val="auto"/>
    </w:rPr>
  </w:style>
  <w:style w:type="paragraph" w:customStyle="1" w:styleId="CM38">
    <w:name w:val="CM38"/>
    <w:basedOn w:val="Default"/>
    <w:next w:val="Default"/>
    <w:uiPriority w:val="99"/>
    <w:rsid w:val="00F93956"/>
    <w:pPr>
      <w:spacing w:line="360" w:lineRule="atLeast"/>
    </w:pPr>
    <w:rPr>
      <w:color w:val="auto"/>
    </w:rPr>
  </w:style>
  <w:style w:type="paragraph" w:customStyle="1" w:styleId="CM39">
    <w:name w:val="CM39"/>
    <w:basedOn w:val="Default"/>
    <w:next w:val="Default"/>
    <w:uiPriority w:val="99"/>
    <w:rsid w:val="00F93956"/>
    <w:pPr>
      <w:spacing w:line="413" w:lineRule="atLeast"/>
    </w:pPr>
    <w:rPr>
      <w:color w:val="auto"/>
    </w:rPr>
  </w:style>
  <w:style w:type="paragraph" w:customStyle="1" w:styleId="CM110">
    <w:name w:val="CM110"/>
    <w:basedOn w:val="Default"/>
    <w:next w:val="Default"/>
    <w:uiPriority w:val="99"/>
    <w:rsid w:val="00F93956"/>
    <w:rPr>
      <w:color w:val="auto"/>
    </w:rPr>
  </w:style>
  <w:style w:type="paragraph" w:customStyle="1" w:styleId="CM111">
    <w:name w:val="CM111"/>
    <w:basedOn w:val="Default"/>
    <w:next w:val="Default"/>
    <w:uiPriority w:val="99"/>
    <w:rsid w:val="00F93956"/>
    <w:rPr>
      <w:color w:val="auto"/>
    </w:rPr>
  </w:style>
  <w:style w:type="paragraph" w:customStyle="1" w:styleId="CM112">
    <w:name w:val="CM112"/>
    <w:basedOn w:val="Default"/>
    <w:next w:val="Default"/>
    <w:uiPriority w:val="99"/>
    <w:rsid w:val="00F93956"/>
    <w:rPr>
      <w:color w:val="auto"/>
    </w:rPr>
  </w:style>
  <w:style w:type="paragraph" w:customStyle="1" w:styleId="CM36">
    <w:name w:val="CM36"/>
    <w:basedOn w:val="Default"/>
    <w:next w:val="Default"/>
    <w:uiPriority w:val="99"/>
    <w:rsid w:val="00F93956"/>
    <w:pPr>
      <w:spacing w:line="416" w:lineRule="atLeast"/>
    </w:pPr>
    <w:rPr>
      <w:color w:val="auto"/>
    </w:rPr>
  </w:style>
  <w:style w:type="paragraph" w:customStyle="1" w:styleId="CM114">
    <w:name w:val="CM114"/>
    <w:basedOn w:val="Default"/>
    <w:next w:val="Default"/>
    <w:uiPriority w:val="99"/>
    <w:rsid w:val="00F93956"/>
    <w:rPr>
      <w:color w:val="auto"/>
    </w:rPr>
  </w:style>
  <w:style w:type="paragraph" w:customStyle="1" w:styleId="CM116">
    <w:name w:val="CM116"/>
    <w:basedOn w:val="Default"/>
    <w:next w:val="Default"/>
    <w:uiPriority w:val="99"/>
    <w:rsid w:val="00F93956"/>
    <w:rPr>
      <w:color w:val="auto"/>
    </w:rPr>
  </w:style>
  <w:style w:type="paragraph" w:customStyle="1" w:styleId="CM40">
    <w:name w:val="CM40"/>
    <w:basedOn w:val="Default"/>
    <w:next w:val="Default"/>
    <w:uiPriority w:val="99"/>
    <w:rsid w:val="00F93956"/>
    <w:pPr>
      <w:spacing w:line="586" w:lineRule="atLeast"/>
    </w:pPr>
    <w:rPr>
      <w:color w:val="auto"/>
    </w:rPr>
  </w:style>
  <w:style w:type="paragraph" w:customStyle="1" w:styleId="CM117">
    <w:name w:val="CM117"/>
    <w:basedOn w:val="Default"/>
    <w:next w:val="Default"/>
    <w:uiPriority w:val="99"/>
    <w:rsid w:val="00F93956"/>
    <w:rPr>
      <w:color w:val="auto"/>
    </w:rPr>
  </w:style>
  <w:style w:type="paragraph" w:customStyle="1" w:styleId="CM41">
    <w:name w:val="CM41"/>
    <w:basedOn w:val="Default"/>
    <w:next w:val="Default"/>
    <w:uiPriority w:val="99"/>
    <w:rsid w:val="00F93956"/>
    <w:pPr>
      <w:spacing w:line="551" w:lineRule="atLeast"/>
    </w:pPr>
    <w:rPr>
      <w:color w:val="auto"/>
    </w:rPr>
  </w:style>
  <w:style w:type="paragraph" w:customStyle="1" w:styleId="CM118">
    <w:name w:val="CM118"/>
    <w:basedOn w:val="Default"/>
    <w:next w:val="Default"/>
    <w:uiPriority w:val="99"/>
    <w:rsid w:val="00F93956"/>
    <w:rPr>
      <w:color w:val="auto"/>
    </w:rPr>
  </w:style>
  <w:style w:type="paragraph" w:customStyle="1" w:styleId="CM119">
    <w:name w:val="CM119"/>
    <w:basedOn w:val="Default"/>
    <w:next w:val="Default"/>
    <w:uiPriority w:val="99"/>
    <w:rsid w:val="00F93956"/>
    <w:rPr>
      <w:color w:val="auto"/>
    </w:rPr>
  </w:style>
  <w:style w:type="paragraph" w:customStyle="1" w:styleId="CM100">
    <w:name w:val="CM100"/>
    <w:basedOn w:val="Default"/>
    <w:next w:val="Default"/>
    <w:uiPriority w:val="99"/>
    <w:rsid w:val="00F93956"/>
    <w:rPr>
      <w:color w:val="auto"/>
    </w:rPr>
  </w:style>
  <w:style w:type="paragraph" w:customStyle="1" w:styleId="CM120">
    <w:name w:val="CM120"/>
    <w:basedOn w:val="Default"/>
    <w:next w:val="Default"/>
    <w:uiPriority w:val="99"/>
    <w:rsid w:val="00F93956"/>
    <w:rPr>
      <w:color w:val="auto"/>
    </w:rPr>
  </w:style>
  <w:style w:type="paragraph" w:customStyle="1" w:styleId="CM121">
    <w:name w:val="CM121"/>
    <w:basedOn w:val="Default"/>
    <w:next w:val="Default"/>
    <w:uiPriority w:val="99"/>
    <w:rsid w:val="00F93956"/>
    <w:rPr>
      <w:color w:val="auto"/>
    </w:rPr>
  </w:style>
  <w:style w:type="paragraph" w:customStyle="1" w:styleId="CM122">
    <w:name w:val="CM122"/>
    <w:basedOn w:val="Default"/>
    <w:next w:val="Default"/>
    <w:uiPriority w:val="99"/>
    <w:rsid w:val="00F93956"/>
    <w:rPr>
      <w:color w:val="auto"/>
    </w:rPr>
  </w:style>
  <w:style w:type="paragraph" w:customStyle="1" w:styleId="CM123">
    <w:name w:val="CM123"/>
    <w:basedOn w:val="Default"/>
    <w:next w:val="Default"/>
    <w:uiPriority w:val="99"/>
    <w:rsid w:val="00F93956"/>
    <w:rPr>
      <w:color w:val="auto"/>
    </w:rPr>
  </w:style>
  <w:style w:type="paragraph" w:customStyle="1" w:styleId="CM42">
    <w:name w:val="CM42"/>
    <w:basedOn w:val="Default"/>
    <w:next w:val="Default"/>
    <w:uiPriority w:val="99"/>
    <w:rsid w:val="00F93956"/>
    <w:pPr>
      <w:spacing w:line="553" w:lineRule="atLeast"/>
    </w:pPr>
    <w:rPr>
      <w:color w:val="auto"/>
    </w:rPr>
  </w:style>
  <w:style w:type="paragraph" w:customStyle="1" w:styleId="CM124">
    <w:name w:val="CM124"/>
    <w:basedOn w:val="Default"/>
    <w:next w:val="Default"/>
    <w:uiPriority w:val="99"/>
    <w:rsid w:val="00F93956"/>
    <w:rPr>
      <w:color w:val="auto"/>
    </w:rPr>
  </w:style>
  <w:style w:type="paragraph" w:customStyle="1" w:styleId="CM43">
    <w:name w:val="CM43"/>
    <w:basedOn w:val="Default"/>
    <w:next w:val="Default"/>
    <w:uiPriority w:val="99"/>
    <w:rsid w:val="00F93956"/>
    <w:pPr>
      <w:spacing w:line="553" w:lineRule="atLeast"/>
    </w:pPr>
    <w:rPr>
      <w:color w:val="auto"/>
    </w:rPr>
  </w:style>
  <w:style w:type="paragraph" w:customStyle="1" w:styleId="CM125">
    <w:name w:val="CM125"/>
    <w:basedOn w:val="Default"/>
    <w:next w:val="Default"/>
    <w:uiPriority w:val="99"/>
    <w:rsid w:val="00F93956"/>
    <w:rPr>
      <w:color w:val="auto"/>
    </w:rPr>
  </w:style>
  <w:style w:type="paragraph" w:customStyle="1" w:styleId="CM44">
    <w:name w:val="CM44"/>
    <w:basedOn w:val="Default"/>
    <w:next w:val="Default"/>
    <w:uiPriority w:val="99"/>
    <w:rsid w:val="00F93956"/>
    <w:rPr>
      <w:color w:val="auto"/>
    </w:rPr>
  </w:style>
  <w:style w:type="paragraph" w:customStyle="1" w:styleId="CM45">
    <w:name w:val="CM45"/>
    <w:basedOn w:val="Default"/>
    <w:next w:val="Default"/>
    <w:uiPriority w:val="99"/>
    <w:rsid w:val="00F93956"/>
    <w:pPr>
      <w:spacing w:line="553" w:lineRule="atLeast"/>
    </w:pPr>
    <w:rPr>
      <w:color w:val="auto"/>
    </w:rPr>
  </w:style>
  <w:style w:type="paragraph" w:customStyle="1" w:styleId="CM46">
    <w:name w:val="CM46"/>
    <w:basedOn w:val="Default"/>
    <w:next w:val="Default"/>
    <w:uiPriority w:val="99"/>
    <w:rsid w:val="00F93956"/>
    <w:pPr>
      <w:spacing w:line="553" w:lineRule="atLeast"/>
    </w:pPr>
    <w:rPr>
      <w:color w:val="auto"/>
    </w:rPr>
  </w:style>
  <w:style w:type="paragraph" w:customStyle="1" w:styleId="CM126">
    <w:name w:val="CM126"/>
    <w:basedOn w:val="Default"/>
    <w:next w:val="Default"/>
    <w:uiPriority w:val="99"/>
    <w:rsid w:val="00F93956"/>
    <w:rPr>
      <w:color w:val="auto"/>
    </w:rPr>
  </w:style>
  <w:style w:type="paragraph" w:customStyle="1" w:styleId="CM127">
    <w:name w:val="CM127"/>
    <w:basedOn w:val="Default"/>
    <w:next w:val="Default"/>
    <w:uiPriority w:val="99"/>
    <w:rsid w:val="00F93956"/>
    <w:rPr>
      <w:color w:val="auto"/>
    </w:rPr>
  </w:style>
  <w:style w:type="paragraph" w:customStyle="1" w:styleId="CM47">
    <w:name w:val="CM47"/>
    <w:basedOn w:val="Default"/>
    <w:next w:val="Default"/>
    <w:uiPriority w:val="99"/>
    <w:rsid w:val="00F93956"/>
    <w:pPr>
      <w:spacing w:line="276" w:lineRule="atLeast"/>
    </w:pPr>
    <w:rPr>
      <w:color w:val="auto"/>
    </w:rPr>
  </w:style>
  <w:style w:type="paragraph" w:customStyle="1" w:styleId="CM48">
    <w:name w:val="CM48"/>
    <w:basedOn w:val="Default"/>
    <w:next w:val="Default"/>
    <w:uiPriority w:val="99"/>
    <w:rsid w:val="00F93956"/>
    <w:pPr>
      <w:spacing w:line="276" w:lineRule="atLeast"/>
    </w:pPr>
    <w:rPr>
      <w:color w:val="auto"/>
    </w:rPr>
  </w:style>
  <w:style w:type="paragraph" w:customStyle="1" w:styleId="CM49">
    <w:name w:val="CM49"/>
    <w:basedOn w:val="Default"/>
    <w:next w:val="Default"/>
    <w:uiPriority w:val="99"/>
    <w:rsid w:val="00F93956"/>
    <w:pPr>
      <w:spacing w:line="276" w:lineRule="atLeast"/>
    </w:pPr>
    <w:rPr>
      <w:color w:val="auto"/>
    </w:rPr>
  </w:style>
  <w:style w:type="paragraph" w:customStyle="1" w:styleId="CM50">
    <w:name w:val="CM50"/>
    <w:basedOn w:val="Default"/>
    <w:next w:val="Default"/>
    <w:uiPriority w:val="99"/>
    <w:rsid w:val="00F93956"/>
    <w:pPr>
      <w:spacing w:line="276" w:lineRule="atLeast"/>
    </w:pPr>
    <w:rPr>
      <w:color w:val="auto"/>
    </w:rPr>
  </w:style>
  <w:style w:type="paragraph" w:customStyle="1" w:styleId="CM51">
    <w:name w:val="CM51"/>
    <w:basedOn w:val="Default"/>
    <w:next w:val="Default"/>
    <w:uiPriority w:val="99"/>
    <w:rsid w:val="00F93956"/>
    <w:pPr>
      <w:spacing w:line="276" w:lineRule="atLeast"/>
    </w:pPr>
    <w:rPr>
      <w:color w:val="auto"/>
    </w:rPr>
  </w:style>
  <w:style w:type="paragraph" w:customStyle="1" w:styleId="CM52">
    <w:name w:val="CM52"/>
    <w:basedOn w:val="Default"/>
    <w:next w:val="Default"/>
    <w:uiPriority w:val="99"/>
    <w:rsid w:val="00F93956"/>
    <w:pPr>
      <w:spacing w:line="233" w:lineRule="atLeast"/>
    </w:pPr>
    <w:rPr>
      <w:color w:val="auto"/>
    </w:rPr>
  </w:style>
  <w:style w:type="paragraph" w:customStyle="1" w:styleId="CM53">
    <w:name w:val="CM53"/>
    <w:basedOn w:val="Default"/>
    <w:next w:val="Default"/>
    <w:uiPriority w:val="99"/>
    <w:rsid w:val="00F93956"/>
    <w:rPr>
      <w:color w:val="auto"/>
    </w:rPr>
  </w:style>
  <w:style w:type="paragraph" w:customStyle="1" w:styleId="CM54">
    <w:name w:val="CM54"/>
    <w:basedOn w:val="Default"/>
    <w:next w:val="Default"/>
    <w:uiPriority w:val="99"/>
    <w:rsid w:val="00F93956"/>
    <w:rPr>
      <w:color w:val="auto"/>
    </w:rPr>
  </w:style>
  <w:style w:type="paragraph" w:customStyle="1" w:styleId="CM55">
    <w:name w:val="CM55"/>
    <w:basedOn w:val="Default"/>
    <w:next w:val="Default"/>
    <w:uiPriority w:val="99"/>
    <w:rsid w:val="00F93956"/>
    <w:rPr>
      <w:color w:val="auto"/>
    </w:rPr>
  </w:style>
  <w:style w:type="paragraph" w:customStyle="1" w:styleId="CM57">
    <w:name w:val="CM57"/>
    <w:basedOn w:val="Default"/>
    <w:next w:val="Default"/>
    <w:uiPriority w:val="99"/>
    <w:rsid w:val="00F93956"/>
    <w:pPr>
      <w:spacing w:line="553" w:lineRule="atLeast"/>
    </w:pPr>
    <w:rPr>
      <w:color w:val="auto"/>
    </w:rPr>
  </w:style>
  <w:style w:type="paragraph" w:customStyle="1" w:styleId="CM128">
    <w:name w:val="CM128"/>
    <w:basedOn w:val="Default"/>
    <w:next w:val="Default"/>
    <w:uiPriority w:val="99"/>
    <w:rsid w:val="00F93956"/>
    <w:rPr>
      <w:color w:val="auto"/>
    </w:rPr>
  </w:style>
  <w:style w:type="paragraph" w:customStyle="1" w:styleId="CM129">
    <w:name w:val="CM129"/>
    <w:basedOn w:val="Default"/>
    <w:next w:val="Default"/>
    <w:uiPriority w:val="99"/>
    <w:rsid w:val="00F93956"/>
    <w:rPr>
      <w:color w:val="auto"/>
    </w:rPr>
  </w:style>
  <w:style w:type="paragraph" w:customStyle="1" w:styleId="CM58">
    <w:name w:val="CM58"/>
    <w:basedOn w:val="Default"/>
    <w:next w:val="Default"/>
    <w:uiPriority w:val="99"/>
    <w:rsid w:val="00F93956"/>
    <w:pPr>
      <w:spacing w:line="553" w:lineRule="atLeast"/>
    </w:pPr>
    <w:rPr>
      <w:color w:val="auto"/>
    </w:rPr>
  </w:style>
  <w:style w:type="paragraph" w:customStyle="1" w:styleId="CM59">
    <w:name w:val="CM59"/>
    <w:basedOn w:val="Default"/>
    <w:next w:val="Default"/>
    <w:uiPriority w:val="99"/>
    <w:rsid w:val="00F93956"/>
    <w:pPr>
      <w:spacing w:line="553" w:lineRule="atLeast"/>
    </w:pPr>
    <w:rPr>
      <w:color w:val="auto"/>
    </w:rPr>
  </w:style>
  <w:style w:type="paragraph" w:customStyle="1" w:styleId="CM130">
    <w:name w:val="CM130"/>
    <w:basedOn w:val="Default"/>
    <w:next w:val="Default"/>
    <w:uiPriority w:val="99"/>
    <w:rsid w:val="00F93956"/>
    <w:rPr>
      <w:color w:val="auto"/>
    </w:rPr>
  </w:style>
  <w:style w:type="paragraph" w:customStyle="1" w:styleId="CM60">
    <w:name w:val="CM60"/>
    <w:basedOn w:val="Default"/>
    <w:next w:val="Default"/>
    <w:uiPriority w:val="99"/>
    <w:rsid w:val="00F93956"/>
    <w:pPr>
      <w:spacing w:line="553" w:lineRule="atLeast"/>
    </w:pPr>
    <w:rPr>
      <w:color w:val="auto"/>
    </w:rPr>
  </w:style>
  <w:style w:type="paragraph" w:customStyle="1" w:styleId="CM131">
    <w:name w:val="CM131"/>
    <w:basedOn w:val="Default"/>
    <w:next w:val="Default"/>
    <w:uiPriority w:val="99"/>
    <w:rsid w:val="00F93956"/>
    <w:rPr>
      <w:color w:val="auto"/>
    </w:rPr>
  </w:style>
  <w:style w:type="paragraph" w:customStyle="1" w:styleId="CM61">
    <w:name w:val="CM61"/>
    <w:basedOn w:val="Default"/>
    <w:next w:val="Default"/>
    <w:uiPriority w:val="99"/>
    <w:rsid w:val="00F93956"/>
    <w:pPr>
      <w:spacing w:line="553" w:lineRule="atLeast"/>
    </w:pPr>
    <w:rPr>
      <w:color w:val="auto"/>
    </w:rPr>
  </w:style>
  <w:style w:type="paragraph" w:customStyle="1" w:styleId="CM62">
    <w:name w:val="CM62"/>
    <w:basedOn w:val="Default"/>
    <w:next w:val="Default"/>
    <w:uiPriority w:val="99"/>
    <w:rsid w:val="00F93956"/>
    <w:pPr>
      <w:spacing w:line="553" w:lineRule="atLeast"/>
    </w:pPr>
    <w:rPr>
      <w:color w:val="auto"/>
    </w:rPr>
  </w:style>
  <w:style w:type="paragraph" w:customStyle="1" w:styleId="CM132">
    <w:name w:val="CM132"/>
    <w:basedOn w:val="Default"/>
    <w:next w:val="Default"/>
    <w:uiPriority w:val="99"/>
    <w:rsid w:val="00F93956"/>
    <w:rPr>
      <w:color w:val="auto"/>
    </w:rPr>
  </w:style>
  <w:style w:type="paragraph" w:customStyle="1" w:styleId="CM63">
    <w:name w:val="CM63"/>
    <w:basedOn w:val="Default"/>
    <w:next w:val="Default"/>
    <w:uiPriority w:val="99"/>
    <w:rsid w:val="00F93956"/>
    <w:pPr>
      <w:spacing w:line="553" w:lineRule="atLeast"/>
    </w:pPr>
    <w:rPr>
      <w:color w:val="auto"/>
    </w:rPr>
  </w:style>
  <w:style w:type="paragraph" w:customStyle="1" w:styleId="CM64">
    <w:name w:val="CM64"/>
    <w:basedOn w:val="Default"/>
    <w:next w:val="Default"/>
    <w:uiPriority w:val="99"/>
    <w:rsid w:val="00F93956"/>
    <w:pPr>
      <w:spacing w:line="553" w:lineRule="atLeast"/>
    </w:pPr>
    <w:rPr>
      <w:color w:val="auto"/>
    </w:rPr>
  </w:style>
  <w:style w:type="paragraph" w:customStyle="1" w:styleId="CM133">
    <w:name w:val="CM133"/>
    <w:basedOn w:val="Default"/>
    <w:next w:val="Default"/>
    <w:uiPriority w:val="99"/>
    <w:rsid w:val="00F93956"/>
    <w:rPr>
      <w:color w:val="auto"/>
    </w:rPr>
  </w:style>
  <w:style w:type="paragraph" w:customStyle="1" w:styleId="CM65">
    <w:name w:val="CM65"/>
    <w:basedOn w:val="Default"/>
    <w:next w:val="Default"/>
    <w:uiPriority w:val="99"/>
    <w:rsid w:val="00F93956"/>
    <w:pPr>
      <w:spacing w:line="553" w:lineRule="atLeast"/>
    </w:pPr>
    <w:rPr>
      <w:color w:val="auto"/>
    </w:rPr>
  </w:style>
  <w:style w:type="paragraph" w:customStyle="1" w:styleId="CM134">
    <w:name w:val="CM134"/>
    <w:basedOn w:val="Default"/>
    <w:next w:val="Default"/>
    <w:uiPriority w:val="99"/>
    <w:rsid w:val="00F93956"/>
    <w:rPr>
      <w:color w:val="auto"/>
    </w:rPr>
  </w:style>
  <w:style w:type="paragraph" w:customStyle="1" w:styleId="CM66">
    <w:name w:val="CM66"/>
    <w:basedOn w:val="Default"/>
    <w:next w:val="Default"/>
    <w:uiPriority w:val="99"/>
    <w:rsid w:val="00F93956"/>
    <w:pPr>
      <w:spacing w:line="553" w:lineRule="atLeast"/>
    </w:pPr>
    <w:rPr>
      <w:color w:val="auto"/>
    </w:rPr>
  </w:style>
  <w:style w:type="paragraph" w:customStyle="1" w:styleId="CM67">
    <w:name w:val="CM67"/>
    <w:basedOn w:val="Default"/>
    <w:next w:val="Default"/>
    <w:uiPriority w:val="99"/>
    <w:rsid w:val="00F93956"/>
    <w:pPr>
      <w:spacing w:line="413" w:lineRule="atLeast"/>
    </w:pPr>
    <w:rPr>
      <w:color w:val="auto"/>
    </w:rPr>
  </w:style>
  <w:style w:type="paragraph" w:customStyle="1" w:styleId="CM68">
    <w:name w:val="CM68"/>
    <w:basedOn w:val="Default"/>
    <w:next w:val="Default"/>
    <w:uiPriority w:val="99"/>
    <w:rsid w:val="00F93956"/>
    <w:pPr>
      <w:spacing w:line="413" w:lineRule="atLeast"/>
    </w:pPr>
    <w:rPr>
      <w:color w:val="auto"/>
    </w:rPr>
  </w:style>
  <w:style w:type="paragraph" w:customStyle="1" w:styleId="CM69">
    <w:name w:val="CM69"/>
    <w:basedOn w:val="Default"/>
    <w:next w:val="Default"/>
    <w:uiPriority w:val="99"/>
    <w:rsid w:val="00F93956"/>
    <w:pPr>
      <w:spacing w:line="276" w:lineRule="atLeast"/>
    </w:pPr>
    <w:rPr>
      <w:color w:val="auto"/>
    </w:rPr>
  </w:style>
  <w:style w:type="paragraph" w:customStyle="1" w:styleId="CM70">
    <w:name w:val="CM70"/>
    <w:basedOn w:val="Default"/>
    <w:next w:val="Default"/>
    <w:uiPriority w:val="99"/>
    <w:rsid w:val="00F93956"/>
    <w:pPr>
      <w:spacing w:line="553" w:lineRule="atLeast"/>
    </w:pPr>
    <w:rPr>
      <w:color w:val="auto"/>
    </w:rPr>
  </w:style>
  <w:style w:type="paragraph" w:customStyle="1" w:styleId="CM71">
    <w:name w:val="CM71"/>
    <w:basedOn w:val="Default"/>
    <w:next w:val="Default"/>
    <w:uiPriority w:val="99"/>
    <w:rsid w:val="00F93956"/>
    <w:pPr>
      <w:spacing w:line="553" w:lineRule="atLeast"/>
    </w:pPr>
    <w:rPr>
      <w:color w:val="auto"/>
    </w:rPr>
  </w:style>
  <w:style w:type="paragraph" w:customStyle="1" w:styleId="CM135">
    <w:name w:val="CM135"/>
    <w:basedOn w:val="Default"/>
    <w:next w:val="Default"/>
    <w:uiPriority w:val="99"/>
    <w:rsid w:val="00F93956"/>
    <w:rPr>
      <w:color w:val="auto"/>
    </w:rPr>
  </w:style>
  <w:style w:type="paragraph" w:customStyle="1" w:styleId="CM113">
    <w:name w:val="CM113"/>
    <w:basedOn w:val="Default"/>
    <w:next w:val="Default"/>
    <w:uiPriority w:val="99"/>
    <w:rsid w:val="00F93956"/>
    <w:rPr>
      <w:color w:val="auto"/>
    </w:rPr>
  </w:style>
  <w:style w:type="paragraph" w:customStyle="1" w:styleId="CM32">
    <w:name w:val="CM32"/>
    <w:basedOn w:val="Default"/>
    <w:next w:val="Default"/>
    <w:uiPriority w:val="99"/>
    <w:rsid w:val="00F93956"/>
    <w:pPr>
      <w:spacing w:line="416" w:lineRule="atLeast"/>
    </w:pPr>
    <w:rPr>
      <w:color w:val="auto"/>
    </w:rPr>
  </w:style>
  <w:style w:type="paragraph" w:customStyle="1" w:styleId="CM73">
    <w:name w:val="CM73"/>
    <w:basedOn w:val="Default"/>
    <w:next w:val="Default"/>
    <w:uiPriority w:val="99"/>
    <w:rsid w:val="00F93956"/>
    <w:pPr>
      <w:spacing w:line="553" w:lineRule="atLeast"/>
    </w:pPr>
    <w:rPr>
      <w:color w:val="auto"/>
    </w:rPr>
  </w:style>
  <w:style w:type="paragraph" w:customStyle="1" w:styleId="CM74">
    <w:name w:val="CM74"/>
    <w:basedOn w:val="Default"/>
    <w:next w:val="Default"/>
    <w:uiPriority w:val="99"/>
    <w:rsid w:val="00F93956"/>
    <w:pPr>
      <w:spacing w:line="553" w:lineRule="atLeast"/>
    </w:pPr>
    <w:rPr>
      <w:color w:val="auto"/>
    </w:rPr>
  </w:style>
  <w:style w:type="paragraph" w:customStyle="1" w:styleId="CM136">
    <w:name w:val="CM136"/>
    <w:basedOn w:val="Default"/>
    <w:next w:val="Default"/>
    <w:uiPriority w:val="99"/>
    <w:rsid w:val="00F93956"/>
    <w:rPr>
      <w:color w:val="auto"/>
    </w:rPr>
  </w:style>
  <w:style w:type="paragraph" w:customStyle="1" w:styleId="CM13">
    <w:name w:val="CM13"/>
    <w:basedOn w:val="Default"/>
    <w:next w:val="Default"/>
    <w:uiPriority w:val="99"/>
    <w:rsid w:val="00F93956"/>
    <w:rPr>
      <w:color w:val="auto"/>
    </w:rPr>
  </w:style>
  <w:style w:type="paragraph" w:customStyle="1" w:styleId="CM17">
    <w:name w:val="CM17"/>
    <w:basedOn w:val="Default"/>
    <w:next w:val="Default"/>
    <w:uiPriority w:val="99"/>
    <w:rsid w:val="00F93956"/>
    <w:rPr>
      <w:color w:val="auto"/>
    </w:rPr>
  </w:style>
  <w:style w:type="paragraph" w:customStyle="1" w:styleId="CM18">
    <w:name w:val="CM18"/>
    <w:basedOn w:val="Default"/>
    <w:next w:val="Default"/>
    <w:uiPriority w:val="99"/>
    <w:rsid w:val="00F93956"/>
    <w:rPr>
      <w:color w:val="auto"/>
    </w:rPr>
  </w:style>
  <w:style w:type="paragraph" w:customStyle="1" w:styleId="CM16">
    <w:name w:val="CM16"/>
    <w:basedOn w:val="Default"/>
    <w:next w:val="Default"/>
    <w:uiPriority w:val="99"/>
    <w:rsid w:val="00F93956"/>
    <w:pPr>
      <w:spacing w:line="231" w:lineRule="atLeast"/>
    </w:pPr>
    <w:rPr>
      <w:color w:val="auto"/>
    </w:rPr>
  </w:style>
  <w:style w:type="paragraph" w:customStyle="1" w:styleId="CM56">
    <w:name w:val="CM56"/>
    <w:basedOn w:val="Default"/>
    <w:next w:val="Default"/>
    <w:uiPriority w:val="99"/>
    <w:rsid w:val="00F93956"/>
    <w:rPr>
      <w:color w:val="auto"/>
    </w:rPr>
  </w:style>
  <w:style w:type="paragraph" w:styleId="Header">
    <w:name w:val="header"/>
    <w:basedOn w:val="Normal"/>
    <w:link w:val="HeaderChar"/>
    <w:uiPriority w:val="99"/>
    <w:unhideWhenUsed/>
    <w:rsid w:val="00F93956"/>
    <w:pPr>
      <w:tabs>
        <w:tab w:val="center" w:pos="4680"/>
        <w:tab w:val="right" w:pos="9360"/>
      </w:tabs>
    </w:pPr>
    <w:rPr>
      <w:sz w:val="20"/>
      <w:szCs w:val="20"/>
    </w:rPr>
  </w:style>
  <w:style w:type="character" w:customStyle="1" w:styleId="HeaderChar">
    <w:name w:val="Header Char"/>
    <w:link w:val="Header"/>
    <w:uiPriority w:val="99"/>
    <w:rsid w:val="00F93956"/>
    <w:rPr>
      <w:rFonts w:ascii="Calibri" w:eastAsia="Times New Roman" w:hAnsi="Calibri" w:cs="Times New Roman"/>
    </w:rPr>
  </w:style>
  <w:style w:type="paragraph" w:styleId="Footer">
    <w:name w:val="footer"/>
    <w:basedOn w:val="Normal"/>
    <w:link w:val="FooterChar"/>
    <w:uiPriority w:val="99"/>
    <w:unhideWhenUsed/>
    <w:rsid w:val="00F93956"/>
    <w:pPr>
      <w:tabs>
        <w:tab w:val="center" w:pos="4680"/>
        <w:tab w:val="right" w:pos="9360"/>
      </w:tabs>
    </w:pPr>
    <w:rPr>
      <w:sz w:val="20"/>
      <w:szCs w:val="20"/>
    </w:rPr>
  </w:style>
  <w:style w:type="character" w:customStyle="1" w:styleId="FooterChar">
    <w:name w:val="Footer Char"/>
    <w:link w:val="Footer"/>
    <w:uiPriority w:val="99"/>
    <w:rsid w:val="00F93956"/>
    <w:rPr>
      <w:rFonts w:ascii="Calibri" w:eastAsia="Times New Roman" w:hAnsi="Calibri" w:cs="Times New Roman"/>
    </w:rPr>
  </w:style>
  <w:style w:type="paragraph" w:styleId="TOCHeading0">
    <w:name w:val="TOC Heading"/>
    <w:basedOn w:val="Heading1"/>
    <w:next w:val="Normal"/>
    <w:uiPriority w:val="39"/>
    <w:qFormat/>
    <w:rsid w:val="00F93956"/>
    <w:pPr>
      <w:keepLines/>
      <w:spacing w:before="480" w:after="0"/>
      <w:outlineLvl w:val="9"/>
    </w:pPr>
    <w:rPr>
      <w:color w:val="365F91"/>
      <w:kern w:val="0"/>
      <w:sz w:val="28"/>
      <w:szCs w:val="28"/>
    </w:rPr>
  </w:style>
  <w:style w:type="paragraph" w:styleId="TOC1">
    <w:name w:val="toc 1"/>
    <w:basedOn w:val="Normal"/>
    <w:next w:val="Normal"/>
    <w:uiPriority w:val="39"/>
    <w:unhideWhenUsed/>
    <w:rsid w:val="00F93956"/>
  </w:style>
  <w:style w:type="paragraph" w:styleId="TOC2">
    <w:name w:val="toc 2"/>
    <w:basedOn w:val="Normal"/>
    <w:next w:val="Normal"/>
    <w:uiPriority w:val="39"/>
    <w:unhideWhenUsed/>
    <w:rsid w:val="00F93956"/>
    <w:pPr>
      <w:ind w:left="220"/>
    </w:pPr>
  </w:style>
  <w:style w:type="paragraph" w:styleId="TOC3">
    <w:name w:val="toc 3"/>
    <w:basedOn w:val="Normal"/>
    <w:next w:val="Normal"/>
    <w:uiPriority w:val="39"/>
    <w:unhideWhenUsed/>
    <w:rsid w:val="00F93956"/>
    <w:pPr>
      <w:ind w:left="440"/>
    </w:pPr>
  </w:style>
  <w:style w:type="character" w:styleId="Hyperlink">
    <w:name w:val="Hyperlink"/>
    <w:uiPriority w:val="99"/>
    <w:unhideWhenUsed/>
    <w:rsid w:val="00F93956"/>
    <w:rPr>
      <w:rFonts w:cs="Times New Roman"/>
      <w:color w:val="0000FF"/>
      <w:u w:val="single"/>
    </w:rPr>
  </w:style>
  <w:style w:type="paragraph" w:styleId="ListParagraph">
    <w:name w:val="List Paragraph"/>
    <w:basedOn w:val="Normal"/>
    <w:uiPriority w:val="34"/>
    <w:qFormat/>
    <w:rsid w:val="00F93956"/>
    <w:pPr>
      <w:ind w:left="720"/>
    </w:pPr>
  </w:style>
  <w:style w:type="paragraph" w:styleId="BalloonText">
    <w:name w:val="Balloon Text"/>
    <w:basedOn w:val="Normal"/>
    <w:link w:val="BalloonTextChar"/>
    <w:uiPriority w:val="99"/>
    <w:semiHidden/>
    <w:unhideWhenUsed/>
    <w:rsid w:val="00F9395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93956"/>
    <w:rPr>
      <w:rFonts w:ascii="Tahoma" w:eastAsia="Times New Roman" w:hAnsi="Tahoma" w:cs="Tahoma"/>
      <w:sz w:val="16"/>
      <w:szCs w:val="16"/>
    </w:rPr>
  </w:style>
  <w:style w:type="character" w:styleId="Emphasis">
    <w:name w:val="Emphasis"/>
    <w:uiPriority w:val="20"/>
    <w:qFormat/>
    <w:rsid w:val="00296285"/>
    <w:rPr>
      <w:i/>
      <w:iCs/>
    </w:rPr>
  </w:style>
  <w:style w:type="paragraph" w:customStyle="1" w:styleId="Normal0">
    <w:name w:val="Normal_0"/>
    <w:qFormat/>
    <w:rsid w:val="00D0695C"/>
    <w:pPr>
      <w:spacing w:after="200" w:line="276" w:lineRule="auto"/>
    </w:pPr>
    <w:rPr>
      <w:rFonts w:eastAsia="Times New Roman"/>
      <w:sz w:val="22"/>
      <w:szCs w:val="22"/>
    </w:rPr>
  </w:style>
  <w:style w:type="paragraph" w:customStyle="1" w:styleId="Normal00">
    <w:name w:val="Normal_0_0"/>
    <w:qFormat/>
    <w:rsid w:val="007E3857"/>
    <w:pPr>
      <w:spacing w:after="200" w:line="276" w:lineRule="auto"/>
    </w:pPr>
    <w:rPr>
      <w:rFonts w:eastAsia="Times New Roman"/>
      <w:sz w:val="22"/>
      <w:szCs w:val="22"/>
    </w:rPr>
  </w:style>
  <w:style w:type="paragraph" w:customStyle="1" w:styleId="Footer0">
    <w:name w:val="Footer_0"/>
    <w:basedOn w:val="Normal1"/>
    <w:link w:val="FooterChar0"/>
    <w:uiPriority w:val="99"/>
    <w:semiHidden/>
    <w:unhideWhenUsed/>
    <w:rsid w:val="007D3447"/>
    <w:pPr>
      <w:tabs>
        <w:tab w:val="center" w:pos="4680"/>
        <w:tab w:val="right" w:pos="9360"/>
      </w:tabs>
    </w:pPr>
    <w:rPr>
      <w:rFonts w:eastAsia="Calibri"/>
      <w:sz w:val="20"/>
      <w:szCs w:val="20"/>
    </w:rPr>
  </w:style>
  <w:style w:type="paragraph" w:customStyle="1" w:styleId="Normal1">
    <w:name w:val="Normal_1"/>
    <w:qFormat/>
    <w:rsid w:val="007D3447"/>
    <w:pPr>
      <w:spacing w:after="200" w:line="276" w:lineRule="auto"/>
    </w:pPr>
    <w:rPr>
      <w:rFonts w:eastAsia="Times New Roman"/>
      <w:sz w:val="22"/>
      <w:szCs w:val="22"/>
    </w:rPr>
  </w:style>
  <w:style w:type="character" w:customStyle="1" w:styleId="FooterChar0">
    <w:name w:val="Footer Char_0"/>
    <w:link w:val="Footer0"/>
    <w:uiPriority w:val="99"/>
    <w:semiHidden/>
    <w:locked/>
    <w:rsid w:val="007D3447"/>
    <w:rPr>
      <w:rFonts w:cs="Times New Roman"/>
    </w:rPr>
  </w:style>
  <w:style w:type="paragraph" w:customStyle="1" w:styleId="ListParagraph0">
    <w:name w:val="List Paragraph_0"/>
    <w:basedOn w:val="Normal1"/>
    <w:uiPriority w:val="34"/>
    <w:qFormat/>
    <w:rsid w:val="0064474F"/>
    <w:pPr>
      <w:ind w:left="720"/>
    </w:pPr>
    <w:rPr>
      <w:rFonts w:cs="Calibri"/>
    </w:rPr>
  </w:style>
  <w:style w:type="paragraph" w:customStyle="1" w:styleId="Default0">
    <w:name w:val="Default_0"/>
    <w:rsid w:val="007D3447"/>
    <w:pPr>
      <w:widowControl w:val="0"/>
      <w:autoSpaceDE w:val="0"/>
      <w:autoSpaceDN w:val="0"/>
      <w:adjustRightInd w:val="0"/>
    </w:pPr>
    <w:rPr>
      <w:rFonts w:ascii="Times" w:eastAsia="Times New Roman" w:hAnsi="Times" w:cs="Times"/>
      <w:color w:val="000000"/>
      <w:sz w:val="24"/>
      <w:szCs w:val="24"/>
    </w:rPr>
  </w:style>
  <w:style w:type="paragraph" w:customStyle="1" w:styleId="Footer1">
    <w:name w:val="Footer_1"/>
    <w:basedOn w:val="Normal2"/>
    <w:link w:val="FooterChar1"/>
    <w:uiPriority w:val="99"/>
    <w:semiHidden/>
    <w:unhideWhenUsed/>
    <w:rsid w:val="007D3447"/>
    <w:pPr>
      <w:tabs>
        <w:tab w:val="center" w:pos="4680"/>
        <w:tab w:val="right" w:pos="9360"/>
      </w:tabs>
    </w:pPr>
    <w:rPr>
      <w:rFonts w:eastAsia="Calibri"/>
      <w:sz w:val="20"/>
      <w:szCs w:val="20"/>
    </w:rPr>
  </w:style>
  <w:style w:type="paragraph" w:customStyle="1" w:styleId="Normal2">
    <w:name w:val="Normal_2"/>
    <w:qFormat/>
    <w:rsid w:val="007D3447"/>
    <w:pPr>
      <w:spacing w:after="200" w:line="276" w:lineRule="auto"/>
    </w:pPr>
    <w:rPr>
      <w:rFonts w:eastAsia="Times New Roman"/>
      <w:sz w:val="22"/>
      <w:szCs w:val="22"/>
    </w:rPr>
  </w:style>
  <w:style w:type="character" w:customStyle="1" w:styleId="FooterChar1">
    <w:name w:val="Footer Char_1"/>
    <w:link w:val="Footer1"/>
    <w:uiPriority w:val="99"/>
    <w:semiHidden/>
    <w:locked/>
    <w:rsid w:val="007D3447"/>
    <w:rPr>
      <w:rFonts w:cs="Times New Roman"/>
    </w:rPr>
  </w:style>
  <w:style w:type="paragraph" w:customStyle="1" w:styleId="ListParagraph1">
    <w:name w:val="List Paragraph_1"/>
    <w:basedOn w:val="Normal2"/>
    <w:uiPriority w:val="34"/>
    <w:qFormat/>
    <w:rsid w:val="0064474F"/>
    <w:pPr>
      <w:ind w:left="720"/>
    </w:pPr>
    <w:rPr>
      <w:rFonts w:cs="Calibri"/>
    </w:rPr>
  </w:style>
  <w:style w:type="paragraph" w:customStyle="1" w:styleId="Normal3">
    <w:name w:val="Normal_3"/>
    <w:qFormat/>
    <w:rsid w:val="00577568"/>
    <w:pPr>
      <w:spacing w:after="200" w:line="276" w:lineRule="auto"/>
    </w:pPr>
    <w:rPr>
      <w:rFonts w:eastAsia="Times New Roman"/>
      <w:sz w:val="22"/>
      <w:szCs w:val="22"/>
    </w:rPr>
  </w:style>
  <w:style w:type="paragraph" w:customStyle="1" w:styleId="Normal01">
    <w:name w:val="Normal_0_1"/>
    <w:qFormat/>
    <w:rsid w:val="00577568"/>
    <w:pPr>
      <w:spacing w:after="200" w:line="276" w:lineRule="auto"/>
    </w:pPr>
    <w:rPr>
      <w:rFonts w:eastAsia="Times New Roman"/>
      <w:sz w:val="22"/>
      <w:szCs w:val="22"/>
    </w:rPr>
  </w:style>
  <w:style w:type="paragraph" w:customStyle="1" w:styleId="Normal010">
    <w:name w:val="Normal_0_1_0"/>
    <w:qFormat/>
    <w:rsid w:val="00577568"/>
    <w:pPr>
      <w:spacing w:after="200" w:line="276" w:lineRule="auto"/>
    </w:pPr>
    <w:rPr>
      <w:rFonts w:eastAsia="Times New Roman"/>
      <w:sz w:val="22"/>
      <w:szCs w:val="22"/>
    </w:rPr>
  </w:style>
  <w:style w:type="paragraph" w:customStyle="1" w:styleId="Normal20">
    <w:name w:val="Normal_2_0"/>
    <w:qFormat/>
    <w:rsid w:val="00577568"/>
    <w:pPr>
      <w:spacing w:after="200" w:line="276" w:lineRule="auto"/>
    </w:pPr>
    <w:rPr>
      <w:rFonts w:eastAsia="Times New Roman"/>
      <w:sz w:val="22"/>
      <w:szCs w:val="22"/>
    </w:rPr>
  </w:style>
  <w:style w:type="paragraph" w:customStyle="1" w:styleId="Footer10">
    <w:name w:val="Footer_1_0"/>
    <w:basedOn w:val="Normal20"/>
    <w:link w:val="FooterChar10"/>
    <w:uiPriority w:val="99"/>
    <w:semiHidden/>
    <w:unhideWhenUsed/>
    <w:rsid w:val="00577568"/>
    <w:pPr>
      <w:tabs>
        <w:tab w:val="center" w:pos="4680"/>
        <w:tab w:val="right" w:pos="9360"/>
      </w:tabs>
    </w:pPr>
    <w:rPr>
      <w:sz w:val="20"/>
      <w:szCs w:val="20"/>
    </w:rPr>
  </w:style>
  <w:style w:type="character" w:customStyle="1" w:styleId="FooterChar10">
    <w:name w:val="Footer Char_1_0"/>
    <w:link w:val="Footer10"/>
    <w:uiPriority w:val="99"/>
    <w:semiHidden/>
    <w:locked/>
    <w:rsid w:val="00577568"/>
    <w:rPr>
      <w:rFonts w:ascii="Calibri" w:eastAsia="Times New Roman" w:hAnsi="Calibri" w:cs="Calibri"/>
    </w:rPr>
  </w:style>
  <w:style w:type="paragraph" w:customStyle="1" w:styleId="Normal10">
    <w:name w:val="Normal_1_0"/>
    <w:qFormat/>
    <w:rsid w:val="00577568"/>
    <w:pPr>
      <w:spacing w:after="200" w:line="276" w:lineRule="auto"/>
    </w:pPr>
    <w:rPr>
      <w:rFonts w:eastAsia="Times New Roman"/>
      <w:sz w:val="22"/>
      <w:szCs w:val="22"/>
    </w:rPr>
  </w:style>
  <w:style w:type="paragraph" w:customStyle="1" w:styleId="Normal100">
    <w:name w:val="Normal_1_0_0"/>
    <w:qFormat/>
    <w:rsid w:val="00577568"/>
    <w:pPr>
      <w:spacing w:after="200" w:line="276" w:lineRule="auto"/>
    </w:pPr>
    <w:rPr>
      <w:rFonts w:eastAsia="Times New Roman"/>
      <w:sz w:val="22"/>
      <w:szCs w:val="22"/>
    </w:rPr>
  </w:style>
  <w:style w:type="paragraph" w:customStyle="1" w:styleId="ListParagraph00">
    <w:name w:val="List Paragraph_0_0"/>
    <w:basedOn w:val="Normal100"/>
    <w:uiPriority w:val="34"/>
    <w:qFormat/>
    <w:rsid w:val="00577568"/>
    <w:pPr>
      <w:ind w:left="720"/>
    </w:pPr>
    <w:rPr>
      <w:rFonts w:cs="Calibri"/>
    </w:rPr>
  </w:style>
  <w:style w:type="paragraph" w:customStyle="1" w:styleId="Default00">
    <w:name w:val="Default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14">
    <w:name w:val="Normal_14"/>
    <w:qFormat/>
    <w:rsid w:val="00D0695C"/>
    <w:pPr>
      <w:spacing w:after="200" w:line="276" w:lineRule="auto"/>
    </w:pPr>
    <w:rPr>
      <w:rFonts w:eastAsia="Times New Roman"/>
      <w:sz w:val="22"/>
      <w:szCs w:val="22"/>
    </w:rPr>
  </w:style>
  <w:style w:type="paragraph" w:customStyle="1" w:styleId="Normal4">
    <w:name w:val="Normal_4"/>
    <w:qFormat/>
    <w:rsid w:val="00577568"/>
    <w:pPr>
      <w:spacing w:after="200" w:line="276" w:lineRule="auto"/>
    </w:pPr>
    <w:rPr>
      <w:rFonts w:eastAsia="Times New Roman"/>
      <w:sz w:val="22"/>
      <w:szCs w:val="22"/>
    </w:rPr>
  </w:style>
  <w:style w:type="paragraph" w:customStyle="1" w:styleId="Normal12">
    <w:name w:val="Normal_12"/>
    <w:qFormat/>
    <w:rsid w:val="003E1AD4"/>
    <w:pPr>
      <w:spacing w:after="200" w:line="276" w:lineRule="auto"/>
    </w:pPr>
    <w:rPr>
      <w:sz w:val="22"/>
      <w:szCs w:val="22"/>
    </w:rPr>
  </w:style>
  <w:style w:type="paragraph" w:customStyle="1" w:styleId="Normal02">
    <w:name w:val="Normal_0_2"/>
    <w:qFormat/>
    <w:rsid w:val="00577568"/>
    <w:pPr>
      <w:spacing w:after="200" w:line="276" w:lineRule="auto"/>
    </w:pPr>
    <w:rPr>
      <w:rFonts w:eastAsia="Times New Roman"/>
      <w:sz w:val="22"/>
      <w:szCs w:val="22"/>
    </w:rPr>
  </w:style>
  <w:style w:type="paragraph" w:customStyle="1" w:styleId="Normal011">
    <w:name w:val="Normal_0_1_1"/>
    <w:qFormat/>
    <w:rsid w:val="00577568"/>
    <w:pPr>
      <w:spacing w:after="200" w:line="276" w:lineRule="auto"/>
    </w:pPr>
    <w:rPr>
      <w:rFonts w:eastAsia="Times New Roman"/>
      <w:sz w:val="22"/>
      <w:szCs w:val="22"/>
    </w:rPr>
  </w:style>
  <w:style w:type="paragraph" w:customStyle="1" w:styleId="Normal210">
    <w:name w:val="Normal_2_1_0"/>
    <w:qFormat/>
    <w:rsid w:val="00AD1D58"/>
    <w:pPr>
      <w:spacing w:after="200" w:line="276" w:lineRule="auto"/>
    </w:pPr>
    <w:rPr>
      <w:rFonts w:eastAsia="Times New Roman"/>
      <w:sz w:val="22"/>
      <w:szCs w:val="22"/>
    </w:rPr>
  </w:style>
  <w:style w:type="paragraph" w:customStyle="1" w:styleId="Normal200">
    <w:name w:val="Normal_2_0_0"/>
    <w:qFormat/>
    <w:rsid w:val="007103B8"/>
    <w:pPr>
      <w:spacing w:after="200" w:line="276" w:lineRule="auto"/>
    </w:pPr>
    <w:rPr>
      <w:rFonts w:eastAsia="Times New Roman"/>
      <w:sz w:val="22"/>
      <w:szCs w:val="22"/>
    </w:rPr>
  </w:style>
  <w:style w:type="paragraph" w:customStyle="1" w:styleId="ListParagraph10">
    <w:name w:val="List Paragraph_1_0"/>
    <w:basedOn w:val="Normal210"/>
    <w:uiPriority w:val="34"/>
    <w:qFormat/>
    <w:rsid w:val="00AD1D58"/>
    <w:pPr>
      <w:ind w:left="720"/>
    </w:pPr>
    <w:rPr>
      <w:rFonts w:cs="Calibri"/>
    </w:rPr>
  </w:style>
  <w:style w:type="paragraph" w:customStyle="1" w:styleId="Normal140">
    <w:name w:val="Normal_14_0"/>
    <w:qFormat/>
    <w:rsid w:val="00D0695C"/>
    <w:pPr>
      <w:spacing w:after="200" w:line="276" w:lineRule="auto"/>
    </w:pPr>
    <w:rPr>
      <w:rFonts w:eastAsia="Times New Roman"/>
      <w:sz w:val="22"/>
      <w:szCs w:val="22"/>
    </w:rPr>
  </w:style>
  <w:style w:type="paragraph" w:customStyle="1" w:styleId="Normal5">
    <w:name w:val="Normal_5"/>
    <w:qFormat/>
    <w:rsid w:val="00577568"/>
    <w:pPr>
      <w:spacing w:after="200" w:line="276" w:lineRule="auto"/>
    </w:pPr>
    <w:rPr>
      <w:rFonts w:eastAsia="Times New Roman"/>
      <w:sz w:val="22"/>
      <w:szCs w:val="22"/>
    </w:rPr>
  </w:style>
  <w:style w:type="paragraph" w:customStyle="1" w:styleId="Normal141">
    <w:name w:val="Normal_14_1"/>
    <w:qFormat/>
    <w:rsid w:val="00D0695C"/>
    <w:pPr>
      <w:spacing w:after="200" w:line="276" w:lineRule="auto"/>
    </w:pPr>
    <w:rPr>
      <w:rFonts w:eastAsia="Times New Roman"/>
      <w:sz w:val="22"/>
      <w:szCs w:val="22"/>
    </w:rPr>
  </w:style>
  <w:style w:type="paragraph" w:customStyle="1" w:styleId="Normal03">
    <w:name w:val="Normal_0_3"/>
    <w:qFormat/>
    <w:rsid w:val="00577568"/>
    <w:pPr>
      <w:spacing w:after="200" w:line="276" w:lineRule="auto"/>
    </w:pPr>
    <w:rPr>
      <w:rFonts w:eastAsia="Times New Roman"/>
      <w:sz w:val="22"/>
      <w:szCs w:val="22"/>
    </w:rPr>
  </w:style>
  <w:style w:type="paragraph" w:customStyle="1" w:styleId="Normal012">
    <w:name w:val="Normal_0_1_2"/>
    <w:qFormat/>
    <w:rsid w:val="00577568"/>
    <w:pPr>
      <w:spacing w:after="200" w:line="276" w:lineRule="auto"/>
    </w:pPr>
    <w:rPr>
      <w:rFonts w:eastAsia="Times New Roman"/>
      <w:sz w:val="22"/>
      <w:szCs w:val="22"/>
    </w:rPr>
  </w:style>
  <w:style w:type="paragraph" w:customStyle="1" w:styleId="Normal13">
    <w:name w:val="Normal_13"/>
    <w:qFormat/>
    <w:rsid w:val="00D0695C"/>
    <w:pPr>
      <w:spacing w:after="200" w:line="276" w:lineRule="auto"/>
    </w:pPr>
    <w:rPr>
      <w:rFonts w:eastAsia="Times New Roman"/>
      <w:sz w:val="22"/>
      <w:szCs w:val="22"/>
    </w:rPr>
  </w:style>
  <w:style w:type="paragraph" w:customStyle="1" w:styleId="Normal6">
    <w:name w:val="Normal_6"/>
    <w:qFormat/>
    <w:rsid w:val="00577568"/>
    <w:pPr>
      <w:spacing w:after="200" w:line="276" w:lineRule="auto"/>
    </w:pPr>
    <w:rPr>
      <w:rFonts w:eastAsia="Times New Roman"/>
      <w:sz w:val="22"/>
      <w:szCs w:val="22"/>
    </w:rPr>
  </w:style>
  <w:style w:type="paragraph" w:customStyle="1" w:styleId="Normal130">
    <w:name w:val="Normal_13_0"/>
    <w:qFormat/>
    <w:rsid w:val="00D0695C"/>
    <w:pPr>
      <w:spacing w:after="200" w:line="276" w:lineRule="auto"/>
    </w:pPr>
    <w:rPr>
      <w:rFonts w:eastAsia="Times New Roman"/>
      <w:sz w:val="22"/>
      <w:szCs w:val="22"/>
    </w:rPr>
  </w:style>
  <w:style w:type="paragraph" w:customStyle="1" w:styleId="Normal04">
    <w:name w:val="Normal_0_4"/>
    <w:qFormat/>
    <w:rsid w:val="00577568"/>
    <w:pPr>
      <w:spacing w:after="200" w:line="276" w:lineRule="auto"/>
    </w:pPr>
    <w:rPr>
      <w:rFonts w:eastAsia="Times New Roman"/>
      <w:sz w:val="22"/>
      <w:szCs w:val="22"/>
    </w:rPr>
  </w:style>
  <w:style w:type="paragraph" w:customStyle="1" w:styleId="Normal013">
    <w:name w:val="Normal_0_1_3"/>
    <w:qFormat/>
    <w:rsid w:val="00577568"/>
    <w:pPr>
      <w:spacing w:after="200" w:line="276" w:lineRule="auto"/>
    </w:pPr>
    <w:rPr>
      <w:rFonts w:eastAsia="Times New Roman"/>
      <w:sz w:val="22"/>
      <w:szCs w:val="22"/>
    </w:rPr>
  </w:style>
  <w:style w:type="paragraph" w:customStyle="1" w:styleId="Normal142">
    <w:name w:val="Normal_14_2"/>
    <w:qFormat/>
    <w:rsid w:val="00D0695C"/>
    <w:pPr>
      <w:spacing w:after="200" w:line="276" w:lineRule="auto"/>
    </w:pPr>
    <w:rPr>
      <w:rFonts w:eastAsia="Times New Roman"/>
      <w:sz w:val="22"/>
      <w:szCs w:val="22"/>
    </w:rPr>
  </w:style>
  <w:style w:type="character" w:styleId="CommentReference">
    <w:name w:val="annotation reference"/>
    <w:basedOn w:val="DefaultParagraphFont"/>
    <w:uiPriority w:val="99"/>
    <w:semiHidden/>
    <w:unhideWhenUsed/>
    <w:rsid w:val="00557D12"/>
    <w:rPr>
      <w:rFonts w:eastAsia="Times New Roman"/>
      <w:sz w:val="16"/>
      <w:szCs w:val="16"/>
    </w:rPr>
  </w:style>
  <w:style w:type="paragraph" w:customStyle="1" w:styleId="Normal7">
    <w:name w:val="Normal_7"/>
    <w:qFormat/>
    <w:rsid w:val="00D0695C"/>
    <w:pPr>
      <w:spacing w:after="200" w:line="276" w:lineRule="auto"/>
    </w:pPr>
    <w:rPr>
      <w:rFonts w:eastAsia="Times New Roman"/>
      <w:sz w:val="22"/>
      <w:szCs w:val="22"/>
    </w:rPr>
  </w:style>
  <w:style w:type="paragraph" w:customStyle="1" w:styleId="Normal8">
    <w:name w:val="Normal_8"/>
    <w:qFormat/>
    <w:rsid w:val="00BA5ABC"/>
    <w:pPr>
      <w:spacing w:after="200" w:line="276" w:lineRule="auto"/>
    </w:pPr>
    <w:rPr>
      <w:rFonts w:eastAsia="Times New Roman"/>
      <w:sz w:val="22"/>
      <w:szCs w:val="22"/>
    </w:rPr>
  </w:style>
  <w:style w:type="paragraph" w:customStyle="1" w:styleId="Normal9">
    <w:name w:val="Normal_9"/>
    <w:qFormat/>
    <w:rsid w:val="00D0695C"/>
    <w:pPr>
      <w:spacing w:after="200" w:line="276" w:lineRule="auto"/>
    </w:pPr>
    <w:rPr>
      <w:rFonts w:eastAsia="Times New Roman"/>
      <w:sz w:val="22"/>
      <w:szCs w:val="22"/>
    </w:rPr>
  </w:style>
  <w:style w:type="paragraph" w:customStyle="1" w:styleId="ListParagraph2">
    <w:name w:val="List Paragraph_2"/>
    <w:basedOn w:val="Normal9"/>
    <w:uiPriority w:val="34"/>
    <w:qFormat/>
    <w:rsid w:val="004C3380"/>
    <w:pPr>
      <w:ind w:left="720"/>
      <w:contextualSpacing/>
    </w:pPr>
  </w:style>
  <w:style w:type="paragraph" w:customStyle="1" w:styleId="Normal11">
    <w:name w:val="Normal_1_1"/>
    <w:qFormat/>
    <w:rsid w:val="002D0516"/>
    <w:pPr>
      <w:spacing w:after="200" w:line="276" w:lineRule="auto"/>
    </w:pPr>
    <w:rPr>
      <w:rFonts w:eastAsia="Times New Roman"/>
      <w:sz w:val="22"/>
      <w:szCs w:val="22"/>
    </w:rPr>
  </w:style>
  <w:style w:type="paragraph" w:customStyle="1" w:styleId="Normal05">
    <w:name w:val="Normal_0_5"/>
    <w:qFormat/>
    <w:rsid w:val="005107B7"/>
    <w:pPr>
      <w:spacing w:after="200" w:line="276" w:lineRule="auto"/>
    </w:pPr>
    <w:rPr>
      <w:rFonts w:eastAsia="Times New Roman"/>
      <w:sz w:val="22"/>
      <w:szCs w:val="22"/>
    </w:rPr>
  </w:style>
  <w:style w:type="paragraph" w:customStyle="1" w:styleId="Normal70">
    <w:name w:val="Normal_7_0"/>
    <w:qFormat/>
    <w:rsid w:val="007E36EA"/>
    <w:pPr>
      <w:spacing w:after="200" w:line="276" w:lineRule="auto"/>
    </w:pPr>
    <w:rPr>
      <w:rFonts w:eastAsia="Times New Roman"/>
      <w:sz w:val="22"/>
      <w:szCs w:val="22"/>
    </w:rPr>
  </w:style>
  <w:style w:type="paragraph" w:customStyle="1" w:styleId="Normal40">
    <w:name w:val="Normal_4_0"/>
    <w:qFormat/>
    <w:rsid w:val="00652042"/>
    <w:pPr>
      <w:spacing w:after="200" w:line="276" w:lineRule="auto"/>
    </w:pPr>
    <w:rPr>
      <w:rFonts w:eastAsia="Times New Roman"/>
      <w:sz w:val="22"/>
      <w:szCs w:val="22"/>
    </w:rPr>
  </w:style>
  <w:style w:type="paragraph" w:customStyle="1" w:styleId="Normal101">
    <w:name w:val="Normal_10"/>
    <w:qFormat/>
    <w:rsid w:val="00652042"/>
    <w:pPr>
      <w:spacing w:after="200" w:line="276" w:lineRule="auto"/>
    </w:pPr>
    <w:rPr>
      <w:rFonts w:eastAsia="Times New Roman"/>
      <w:sz w:val="22"/>
      <w:szCs w:val="22"/>
    </w:rPr>
  </w:style>
  <w:style w:type="paragraph" w:customStyle="1" w:styleId="Normal110">
    <w:name w:val="Normal_11"/>
    <w:qFormat/>
    <w:rsid w:val="00D0695C"/>
    <w:pPr>
      <w:spacing w:after="200" w:line="276" w:lineRule="auto"/>
    </w:pPr>
    <w:rPr>
      <w:rFonts w:eastAsia="Times New Roman"/>
      <w:sz w:val="22"/>
      <w:szCs w:val="22"/>
    </w:rPr>
  </w:style>
  <w:style w:type="paragraph" w:customStyle="1" w:styleId="Normal30">
    <w:name w:val="Normal_3_0"/>
    <w:qFormat/>
    <w:rsid w:val="00196561"/>
    <w:pPr>
      <w:spacing w:after="200" w:line="276" w:lineRule="auto"/>
    </w:pPr>
    <w:rPr>
      <w:rFonts w:eastAsia="Times New Roman"/>
      <w:sz w:val="22"/>
      <w:szCs w:val="22"/>
    </w:rPr>
  </w:style>
  <w:style w:type="paragraph" w:customStyle="1" w:styleId="Normal300">
    <w:name w:val="Normal_3_0_0"/>
    <w:qFormat/>
    <w:rsid w:val="00A71D92"/>
    <w:pPr>
      <w:spacing w:after="200" w:line="276" w:lineRule="auto"/>
    </w:pPr>
    <w:rPr>
      <w:rFonts w:eastAsia="Times New Roman"/>
      <w:sz w:val="22"/>
      <w:szCs w:val="22"/>
    </w:rPr>
  </w:style>
  <w:style w:type="paragraph" w:customStyle="1" w:styleId="Normal15">
    <w:name w:val="Normal_15"/>
    <w:qFormat/>
    <w:rsid w:val="00D0695C"/>
    <w:pPr>
      <w:spacing w:after="200" w:line="276" w:lineRule="auto"/>
    </w:pPr>
    <w:rPr>
      <w:rFonts w:eastAsia="Times New Roman"/>
      <w:sz w:val="22"/>
      <w:szCs w:val="22"/>
    </w:rPr>
  </w:style>
  <w:style w:type="paragraph" w:customStyle="1" w:styleId="Normal16">
    <w:name w:val="Normal_16"/>
    <w:qFormat/>
    <w:rsid w:val="00D0695C"/>
    <w:pPr>
      <w:spacing w:after="200" w:line="276" w:lineRule="auto"/>
    </w:pPr>
    <w:rPr>
      <w:rFonts w:eastAsia="Times New Roman"/>
      <w:sz w:val="22"/>
      <w:szCs w:val="22"/>
    </w:rPr>
  </w:style>
  <w:style w:type="paragraph" w:customStyle="1" w:styleId="Normal60">
    <w:name w:val="Normal_6_0"/>
    <w:qFormat/>
    <w:rsid w:val="004E15D8"/>
    <w:pPr>
      <w:spacing w:after="200" w:line="276" w:lineRule="auto"/>
    </w:pPr>
    <w:rPr>
      <w:rFonts w:eastAsia="Times New Roman"/>
      <w:sz w:val="22"/>
      <w:szCs w:val="22"/>
    </w:rPr>
  </w:style>
  <w:style w:type="paragraph" w:customStyle="1" w:styleId="Normal17">
    <w:name w:val="Normal_17"/>
    <w:qFormat/>
    <w:rsid w:val="00D0695C"/>
    <w:pPr>
      <w:spacing w:after="200" w:line="276" w:lineRule="auto"/>
    </w:pPr>
    <w:rPr>
      <w:rFonts w:eastAsia="Times New Roman"/>
      <w:sz w:val="22"/>
      <w:szCs w:val="22"/>
    </w:rPr>
  </w:style>
  <w:style w:type="paragraph" w:customStyle="1" w:styleId="Normal18">
    <w:name w:val="Normal_18"/>
    <w:qFormat/>
    <w:rsid w:val="00D0695C"/>
    <w:pPr>
      <w:spacing w:after="200" w:line="276" w:lineRule="auto"/>
    </w:pPr>
    <w:rPr>
      <w:rFonts w:eastAsia="Times New Roman"/>
      <w:sz w:val="22"/>
      <w:szCs w:val="22"/>
    </w:rPr>
  </w:style>
  <w:style w:type="paragraph" w:customStyle="1" w:styleId="Normal1100">
    <w:name w:val="Normal_11_0"/>
    <w:qFormat/>
    <w:rsid w:val="0009670C"/>
    <w:pPr>
      <w:spacing w:after="200" w:line="276" w:lineRule="auto"/>
    </w:pPr>
    <w:rPr>
      <w:rFonts w:eastAsia="Times New Roman"/>
      <w:sz w:val="22"/>
      <w:szCs w:val="22"/>
    </w:rPr>
  </w:style>
  <w:style w:type="paragraph" w:customStyle="1" w:styleId="Normal19">
    <w:name w:val="Normal_19"/>
    <w:qFormat/>
    <w:rsid w:val="008479B9"/>
    <w:pPr>
      <w:spacing w:after="200" w:line="276" w:lineRule="auto"/>
    </w:pPr>
    <w:rPr>
      <w:rFonts w:eastAsia="Times New Roman"/>
      <w:sz w:val="22"/>
      <w:szCs w:val="22"/>
    </w:rPr>
  </w:style>
  <w:style w:type="paragraph" w:customStyle="1" w:styleId="Normal1000">
    <w:name w:val="Normal_10_0"/>
    <w:qFormat/>
    <w:rsid w:val="008479B9"/>
    <w:pPr>
      <w:spacing w:after="200" w:line="276" w:lineRule="auto"/>
    </w:pPr>
    <w:rPr>
      <w:rFonts w:eastAsia="Times New Roman"/>
      <w:sz w:val="22"/>
      <w:szCs w:val="22"/>
    </w:rPr>
  </w:style>
  <w:style w:type="paragraph" w:customStyle="1" w:styleId="ListParagraph3">
    <w:name w:val="List Paragraph_3"/>
    <w:basedOn w:val="Normal19"/>
    <w:link w:val="ListParagraphChar"/>
    <w:uiPriority w:val="34"/>
    <w:qFormat/>
    <w:rsid w:val="008479B9"/>
    <w:pPr>
      <w:ind w:left="720"/>
      <w:contextualSpacing/>
    </w:pPr>
    <w:rPr>
      <w:sz w:val="20"/>
      <w:szCs w:val="20"/>
    </w:rPr>
  </w:style>
  <w:style w:type="character" w:customStyle="1" w:styleId="ListParagraphChar">
    <w:name w:val="List Paragraph Char"/>
    <w:link w:val="ListParagraph3"/>
    <w:uiPriority w:val="34"/>
    <w:locked/>
    <w:rsid w:val="008479B9"/>
    <w:rPr>
      <w:rFonts w:ascii="Calibri" w:eastAsia="Times New Roman" w:hAnsi="Calibri" w:cs="Times New Roman"/>
    </w:rPr>
  </w:style>
  <w:style w:type="paragraph" w:customStyle="1" w:styleId="ListParagraph20">
    <w:name w:val="List Paragraph_2_0"/>
    <w:basedOn w:val="Normal19"/>
    <w:uiPriority w:val="34"/>
    <w:qFormat/>
    <w:rsid w:val="00386429"/>
    <w:pPr>
      <w:ind w:left="720"/>
      <w:contextualSpacing/>
    </w:pPr>
    <w:rPr>
      <w:sz w:val="20"/>
      <w:szCs w:val="20"/>
    </w:rPr>
  </w:style>
  <w:style w:type="paragraph" w:customStyle="1" w:styleId="Normal71">
    <w:name w:val="Normal_7_1"/>
    <w:qFormat/>
    <w:rsid w:val="00994EF1"/>
    <w:pPr>
      <w:spacing w:after="200" w:line="276" w:lineRule="auto"/>
    </w:pPr>
    <w:rPr>
      <w:rFonts w:eastAsia="Times New Roman"/>
      <w:sz w:val="22"/>
      <w:szCs w:val="22"/>
    </w:rPr>
  </w:style>
  <w:style w:type="paragraph" w:customStyle="1" w:styleId="Normal160">
    <w:name w:val="Normal_16_0"/>
    <w:qFormat/>
    <w:rsid w:val="008479B9"/>
    <w:pPr>
      <w:spacing w:after="200" w:line="276" w:lineRule="auto"/>
    </w:pPr>
    <w:rPr>
      <w:rFonts w:eastAsia="Times New Roman"/>
      <w:sz w:val="22"/>
      <w:szCs w:val="22"/>
    </w:rPr>
  </w:style>
  <w:style w:type="paragraph" w:customStyle="1" w:styleId="Normal150">
    <w:name w:val="Normal_15_0"/>
    <w:qFormat/>
    <w:rsid w:val="008479B9"/>
    <w:pPr>
      <w:spacing w:after="200" w:line="276" w:lineRule="auto"/>
    </w:pPr>
    <w:rPr>
      <w:rFonts w:eastAsia="Times New Roman"/>
      <w:sz w:val="22"/>
      <w:szCs w:val="22"/>
    </w:rPr>
  </w:style>
  <w:style w:type="paragraph" w:customStyle="1" w:styleId="Normal201">
    <w:name w:val="Normal_20"/>
    <w:qFormat/>
    <w:rsid w:val="00B80BD7"/>
    <w:pPr>
      <w:spacing w:after="200" w:line="276" w:lineRule="auto"/>
    </w:pPr>
    <w:rPr>
      <w:rFonts w:eastAsia="Times New Roman"/>
      <w:sz w:val="22"/>
      <w:szCs w:val="22"/>
    </w:rPr>
  </w:style>
  <w:style w:type="paragraph" w:customStyle="1" w:styleId="Normal120">
    <w:name w:val="Normal_12_0"/>
    <w:qFormat/>
    <w:rsid w:val="002134CB"/>
    <w:pPr>
      <w:spacing w:after="200" w:line="276" w:lineRule="auto"/>
    </w:pPr>
    <w:rPr>
      <w:sz w:val="22"/>
      <w:szCs w:val="22"/>
    </w:rPr>
  </w:style>
  <w:style w:type="paragraph" w:customStyle="1" w:styleId="Normal80">
    <w:name w:val="Normal_8_0"/>
    <w:qFormat/>
    <w:rsid w:val="002134CB"/>
    <w:pPr>
      <w:spacing w:after="200" w:line="276" w:lineRule="auto"/>
    </w:pPr>
    <w:rPr>
      <w:rFonts w:eastAsia="Times New Roman"/>
      <w:sz w:val="22"/>
      <w:szCs w:val="22"/>
    </w:rPr>
  </w:style>
  <w:style w:type="paragraph" w:customStyle="1" w:styleId="Normal111">
    <w:name w:val="Normal_11_1"/>
    <w:qFormat/>
    <w:rsid w:val="00843EB3"/>
    <w:pPr>
      <w:spacing w:after="200" w:line="276" w:lineRule="auto"/>
    </w:pPr>
    <w:rPr>
      <w:rFonts w:eastAsia="Times New Roman"/>
      <w:sz w:val="22"/>
      <w:szCs w:val="22"/>
    </w:rPr>
  </w:style>
  <w:style w:type="paragraph" w:customStyle="1" w:styleId="ListParagraph4">
    <w:name w:val="List Paragraph_4"/>
    <w:basedOn w:val="Normal201"/>
    <w:link w:val="ListParagraphChar0"/>
    <w:uiPriority w:val="34"/>
    <w:qFormat/>
    <w:rsid w:val="00B80BD7"/>
    <w:pPr>
      <w:ind w:left="720"/>
      <w:contextualSpacing/>
    </w:pPr>
    <w:rPr>
      <w:sz w:val="20"/>
      <w:szCs w:val="20"/>
    </w:rPr>
  </w:style>
  <w:style w:type="character" w:customStyle="1" w:styleId="ListParagraphChar0">
    <w:name w:val="List Paragraph Char_0"/>
    <w:link w:val="ListParagraph4"/>
    <w:uiPriority w:val="34"/>
    <w:locked/>
    <w:rsid w:val="00B80BD7"/>
    <w:rPr>
      <w:rFonts w:ascii="Calibri" w:eastAsia="Times New Roman" w:hAnsi="Calibri" w:cs="Times New Roman"/>
    </w:rPr>
  </w:style>
  <w:style w:type="paragraph" w:customStyle="1" w:styleId="Footer2">
    <w:name w:val="Footer_2"/>
    <w:basedOn w:val="Normal21"/>
    <w:link w:val="FooterChar2"/>
    <w:uiPriority w:val="99"/>
    <w:semiHidden/>
    <w:unhideWhenUsed/>
    <w:rsid w:val="008C235F"/>
    <w:pPr>
      <w:tabs>
        <w:tab w:val="center" w:pos="4680"/>
        <w:tab w:val="right" w:pos="9360"/>
      </w:tabs>
    </w:pPr>
    <w:rPr>
      <w:sz w:val="20"/>
      <w:szCs w:val="20"/>
    </w:rPr>
  </w:style>
  <w:style w:type="paragraph" w:customStyle="1" w:styleId="Normal21">
    <w:name w:val="Normal_21"/>
    <w:qFormat/>
    <w:rsid w:val="008C235F"/>
    <w:pPr>
      <w:spacing w:after="200" w:line="276" w:lineRule="auto"/>
    </w:pPr>
    <w:rPr>
      <w:rFonts w:eastAsia="Times New Roman" w:hint="cs"/>
      <w:sz w:val="22"/>
      <w:szCs w:val="22"/>
    </w:rPr>
  </w:style>
  <w:style w:type="character" w:customStyle="1" w:styleId="FooterChar2">
    <w:name w:val="Footer Char_2"/>
    <w:link w:val="Footer2"/>
    <w:uiPriority w:val="99"/>
    <w:semiHidden/>
    <w:locked/>
    <w:rsid w:val="008C235F"/>
    <w:rPr>
      <w:rFonts w:cs="Times New Roman" w:hint="cs"/>
    </w:rPr>
  </w:style>
  <w:style w:type="paragraph" w:customStyle="1" w:styleId="ListParagraph5">
    <w:name w:val="List Paragraph_5"/>
    <w:basedOn w:val="Normal21"/>
    <w:uiPriority w:val="34"/>
    <w:qFormat/>
    <w:rsid w:val="00FA5324"/>
    <w:pPr>
      <w:ind w:left="720"/>
    </w:pPr>
  </w:style>
  <w:style w:type="paragraph" w:customStyle="1" w:styleId="Normal22">
    <w:name w:val="Normal_22"/>
    <w:qFormat/>
    <w:rsid w:val="00D0695C"/>
    <w:pPr>
      <w:spacing w:after="200" w:line="276" w:lineRule="auto"/>
    </w:pPr>
    <w:rPr>
      <w:rFonts w:eastAsia="Times New Roman"/>
      <w:sz w:val="22"/>
      <w:szCs w:val="22"/>
    </w:rPr>
  </w:style>
  <w:style w:type="paragraph" w:customStyle="1" w:styleId="Normal143">
    <w:name w:val="Normal_14_3"/>
    <w:qFormat/>
    <w:rsid w:val="008406D6"/>
    <w:pPr>
      <w:spacing w:after="200" w:line="276" w:lineRule="auto"/>
    </w:pPr>
    <w:rPr>
      <w:rFonts w:eastAsia="Times New Roman"/>
      <w:sz w:val="22"/>
      <w:szCs w:val="22"/>
    </w:rPr>
  </w:style>
  <w:style w:type="paragraph" w:customStyle="1" w:styleId="Normal23">
    <w:name w:val="Normal_23"/>
    <w:qFormat/>
    <w:rsid w:val="00D0695C"/>
    <w:pPr>
      <w:spacing w:after="200" w:line="276" w:lineRule="auto"/>
    </w:pPr>
    <w:rPr>
      <w:rFonts w:eastAsia="Times New Roman"/>
      <w:sz w:val="22"/>
      <w:szCs w:val="22"/>
    </w:rPr>
  </w:style>
  <w:style w:type="paragraph" w:customStyle="1" w:styleId="Footer3">
    <w:name w:val="Footer_3"/>
    <w:basedOn w:val="Normal24"/>
    <w:link w:val="FooterChar3"/>
    <w:uiPriority w:val="99"/>
    <w:unhideWhenUsed/>
    <w:rsid w:val="00EE50CE"/>
    <w:pPr>
      <w:tabs>
        <w:tab w:val="center" w:pos="4680"/>
        <w:tab w:val="right" w:pos="9360"/>
      </w:tabs>
    </w:pPr>
    <w:rPr>
      <w:sz w:val="20"/>
      <w:szCs w:val="20"/>
    </w:rPr>
  </w:style>
  <w:style w:type="paragraph" w:customStyle="1" w:styleId="Normal24">
    <w:name w:val="Normal_24"/>
    <w:qFormat/>
    <w:rsid w:val="00D0695C"/>
    <w:pPr>
      <w:spacing w:after="200" w:line="276" w:lineRule="auto"/>
    </w:pPr>
    <w:rPr>
      <w:rFonts w:eastAsia="Times New Roman"/>
      <w:sz w:val="22"/>
      <w:szCs w:val="22"/>
    </w:rPr>
  </w:style>
  <w:style w:type="character" w:customStyle="1" w:styleId="FooterChar3">
    <w:name w:val="Footer Char_3"/>
    <w:link w:val="Footer3"/>
    <w:uiPriority w:val="99"/>
    <w:rsid w:val="00EE50CE"/>
    <w:rPr>
      <w:rFonts w:cs="Times New Roman"/>
    </w:rPr>
  </w:style>
  <w:style w:type="paragraph" w:customStyle="1" w:styleId="Normal220">
    <w:name w:val="Normal_22_0"/>
    <w:qFormat/>
    <w:rsid w:val="003D680B"/>
    <w:pPr>
      <w:spacing w:after="200" w:line="276" w:lineRule="auto"/>
    </w:pPr>
    <w:rPr>
      <w:rFonts w:eastAsia="Times New Roman"/>
      <w:sz w:val="22"/>
      <w:szCs w:val="22"/>
    </w:rPr>
  </w:style>
  <w:style w:type="paragraph" w:customStyle="1" w:styleId="Normal90">
    <w:name w:val="Normal_9_0"/>
    <w:qFormat/>
    <w:rsid w:val="00B17B6F"/>
    <w:pPr>
      <w:spacing w:after="200" w:line="276" w:lineRule="auto"/>
    </w:pPr>
    <w:rPr>
      <w:rFonts w:eastAsia="Times New Roman"/>
      <w:sz w:val="22"/>
      <w:szCs w:val="22"/>
    </w:rPr>
  </w:style>
  <w:style w:type="paragraph" w:styleId="BodyTextIndent2">
    <w:name w:val="Body Text Indent 2"/>
    <w:basedOn w:val="Normal24"/>
    <w:link w:val="BodyTextIndent2Char"/>
    <w:rsid w:val="0078751E"/>
    <w:pPr>
      <w:spacing w:after="0" w:line="240" w:lineRule="auto"/>
      <w:ind w:left="360"/>
    </w:pPr>
    <w:rPr>
      <w:rFonts w:ascii="Times New Roman" w:hAnsi="Times New Roman"/>
      <w:sz w:val="24"/>
      <w:szCs w:val="24"/>
    </w:rPr>
  </w:style>
  <w:style w:type="character" w:customStyle="1" w:styleId="BodyTextIndent2Char">
    <w:name w:val="Body Text Indent 2 Char"/>
    <w:link w:val="BodyTextIndent2"/>
    <w:rsid w:val="0078751E"/>
    <w:rPr>
      <w:rFonts w:ascii="Times New Roman" w:hAnsi="Times New Roman" w:cs="Arial"/>
      <w:sz w:val="24"/>
      <w:szCs w:val="24"/>
    </w:rPr>
  </w:style>
  <w:style w:type="paragraph" w:customStyle="1" w:styleId="Normal25">
    <w:name w:val="Normal_25"/>
    <w:qFormat/>
    <w:rsid w:val="00D0695C"/>
    <w:pPr>
      <w:spacing w:after="200" w:line="276" w:lineRule="auto"/>
    </w:pPr>
    <w:rPr>
      <w:rFonts w:eastAsia="Times New Roman"/>
      <w:sz w:val="22"/>
      <w:szCs w:val="22"/>
    </w:rPr>
  </w:style>
  <w:style w:type="paragraph" w:customStyle="1" w:styleId="Normal1420">
    <w:name w:val="Normal_14_2_0"/>
    <w:qFormat/>
    <w:rsid w:val="00D0695C"/>
    <w:pPr>
      <w:spacing w:after="200" w:line="276" w:lineRule="auto"/>
    </w:pPr>
    <w:rPr>
      <w:rFonts w:eastAsia="Times New Roman"/>
      <w:sz w:val="22"/>
      <w:szCs w:val="22"/>
    </w:rPr>
  </w:style>
  <w:style w:type="paragraph" w:customStyle="1" w:styleId="Normal014">
    <w:name w:val="Normal_0_1_4"/>
    <w:qFormat/>
    <w:rsid w:val="00577568"/>
    <w:pPr>
      <w:spacing w:after="200" w:line="276" w:lineRule="auto"/>
    </w:pPr>
    <w:rPr>
      <w:rFonts w:eastAsia="Times New Roman"/>
      <w:sz w:val="22"/>
      <w:szCs w:val="22"/>
    </w:rPr>
  </w:style>
  <w:style w:type="paragraph" w:customStyle="1" w:styleId="Normal10000">
    <w:name w:val="Normal_1_0_0_0"/>
    <w:qFormat/>
    <w:rsid w:val="00577568"/>
    <w:pPr>
      <w:spacing w:after="200" w:line="276" w:lineRule="auto"/>
    </w:pPr>
    <w:rPr>
      <w:rFonts w:eastAsia="Times New Roman"/>
      <w:sz w:val="22"/>
      <w:szCs w:val="22"/>
    </w:rPr>
  </w:style>
  <w:style w:type="paragraph" w:customStyle="1" w:styleId="ListParagraph000">
    <w:name w:val="List Paragraph_0_0_0"/>
    <w:basedOn w:val="Normal10000"/>
    <w:uiPriority w:val="34"/>
    <w:qFormat/>
    <w:rsid w:val="00577568"/>
    <w:pPr>
      <w:ind w:left="720"/>
    </w:pPr>
    <w:rPr>
      <w:rFonts w:cs="Calibri"/>
    </w:rPr>
  </w:style>
  <w:style w:type="paragraph" w:customStyle="1" w:styleId="Normal31">
    <w:name w:val="Normal_3_1"/>
    <w:qFormat/>
    <w:rsid w:val="00577568"/>
    <w:pPr>
      <w:spacing w:after="200" w:line="276" w:lineRule="auto"/>
    </w:pPr>
    <w:rPr>
      <w:rFonts w:eastAsia="Times New Roman"/>
      <w:sz w:val="22"/>
      <w:szCs w:val="22"/>
    </w:rPr>
  </w:style>
  <w:style w:type="paragraph" w:customStyle="1" w:styleId="Normal1010">
    <w:name w:val="Normal_1_0_1"/>
    <w:qFormat/>
    <w:rsid w:val="00577568"/>
    <w:pPr>
      <w:spacing w:after="200" w:line="276" w:lineRule="auto"/>
    </w:pPr>
    <w:rPr>
      <w:rFonts w:eastAsia="Times New Roman"/>
      <w:sz w:val="22"/>
      <w:szCs w:val="22"/>
    </w:rPr>
  </w:style>
  <w:style w:type="paragraph" w:customStyle="1" w:styleId="Normal100000">
    <w:name w:val="Normal_1_0_0_0_0"/>
    <w:qFormat/>
    <w:rsid w:val="00D445A0"/>
    <w:pPr>
      <w:spacing w:after="200" w:line="276" w:lineRule="auto"/>
    </w:pPr>
    <w:rPr>
      <w:rFonts w:eastAsia="Times New Roman"/>
      <w:sz w:val="22"/>
      <w:szCs w:val="22"/>
    </w:rPr>
  </w:style>
  <w:style w:type="paragraph" w:customStyle="1" w:styleId="Normal2100">
    <w:name w:val="Normal_2_1_0_0"/>
    <w:qFormat/>
    <w:rsid w:val="00D445A0"/>
    <w:pPr>
      <w:spacing w:after="200" w:line="276" w:lineRule="auto"/>
    </w:pPr>
    <w:rPr>
      <w:rFonts w:eastAsia="Times New Roman"/>
      <w:sz w:val="22"/>
      <w:szCs w:val="22"/>
    </w:rPr>
  </w:style>
  <w:style w:type="paragraph" w:customStyle="1" w:styleId="Normal301">
    <w:name w:val="Normal_3_0_1"/>
    <w:qFormat/>
    <w:rsid w:val="005F3A3F"/>
    <w:pPr>
      <w:spacing w:after="200" w:line="276" w:lineRule="auto"/>
    </w:pPr>
    <w:rPr>
      <w:rFonts w:eastAsia="Times New Roman"/>
      <w:sz w:val="22"/>
      <w:szCs w:val="22"/>
    </w:rPr>
  </w:style>
  <w:style w:type="paragraph" w:customStyle="1" w:styleId="Default1">
    <w:name w:val="Default_1"/>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26">
    <w:name w:val="Normal_26"/>
    <w:qFormat/>
    <w:rsid w:val="00F93956"/>
    <w:pPr>
      <w:spacing w:after="200" w:line="276" w:lineRule="auto"/>
    </w:pPr>
    <w:rPr>
      <w:rFonts w:eastAsia="Times New Roman"/>
      <w:sz w:val="22"/>
      <w:szCs w:val="22"/>
    </w:rPr>
  </w:style>
  <w:style w:type="paragraph" w:customStyle="1" w:styleId="Normal121">
    <w:name w:val="Normal_1_2"/>
    <w:qFormat/>
    <w:rsid w:val="007D3447"/>
    <w:pPr>
      <w:spacing w:after="200" w:line="276" w:lineRule="auto"/>
    </w:pPr>
    <w:rPr>
      <w:rFonts w:eastAsia="Times New Roman"/>
      <w:sz w:val="22"/>
      <w:szCs w:val="22"/>
    </w:rPr>
  </w:style>
  <w:style w:type="paragraph" w:customStyle="1" w:styleId="Default000">
    <w:name w:val="Default_0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020">
    <w:name w:val="Normal_0_2_0"/>
    <w:qFormat/>
    <w:rsid w:val="00577568"/>
    <w:pPr>
      <w:spacing w:after="200" w:line="276" w:lineRule="auto"/>
    </w:pPr>
    <w:rPr>
      <w:rFonts w:eastAsia="Times New Roman"/>
      <w:sz w:val="22"/>
      <w:szCs w:val="22"/>
    </w:rPr>
  </w:style>
  <w:style w:type="paragraph" w:customStyle="1" w:styleId="Normal2101">
    <w:name w:val="Normal_2_1_0_1"/>
    <w:qFormat/>
    <w:rsid w:val="00AD1D58"/>
    <w:pPr>
      <w:spacing w:after="200" w:line="276" w:lineRule="auto"/>
    </w:pPr>
    <w:rPr>
      <w:rFonts w:eastAsia="Times New Roman"/>
      <w:sz w:val="22"/>
      <w:szCs w:val="22"/>
    </w:rPr>
  </w:style>
  <w:style w:type="paragraph" w:customStyle="1" w:styleId="Normal21010">
    <w:name w:val="Normal_2_1_0_1_0"/>
    <w:qFormat/>
    <w:rsid w:val="00B11391"/>
    <w:pPr>
      <w:spacing w:after="200" w:line="276" w:lineRule="auto"/>
    </w:pPr>
    <w:rPr>
      <w:rFonts w:eastAsia="Times New Roman"/>
      <w:sz w:val="22"/>
      <w:szCs w:val="22"/>
    </w:rPr>
  </w:style>
  <w:style w:type="paragraph" w:customStyle="1" w:styleId="Normal27">
    <w:name w:val="Normal_27"/>
    <w:qFormat/>
    <w:rsid w:val="00F93956"/>
    <w:pPr>
      <w:spacing w:after="200" w:line="276" w:lineRule="auto"/>
    </w:pPr>
    <w:rPr>
      <w:rFonts w:eastAsia="Times New Roman"/>
      <w:sz w:val="22"/>
      <w:szCs w:val="22"/>
    </w:rPr>
  </w:style>
  <w:style w:type="paragraph" w:customStyle="1" w:styleId="Normal2000">
    <w:name w:val="Normal_2_0_0_0"/>
    <w:qFormat/>
    <w:rsid w:val="007103B8"/>
    <w:pPr>
      <w:spacing w:after="200" w:line="276" w:lineRule="auto"/>
    </w:pPr>
    <w:rPr>
      <w:rFonts w:eastAsia="Times New Roman"/>
      <w:sz w:val="22"/>
      <w:szCs w:val="22"/>
    </w:rPr>
  </w:style>
  <w:style w:type="paragraph" w:customStyle="1" w:styleId="Normal20000">
    <w:name w:val="Normal_2_0_0_0_0"/>
    <w:qFormat/>
    <w:rsid w:val="00264A23"/>
    <w:pPr>
      <w:spacing w:after="200" w:line="276" w:lineRule="auto"/>
    </w:pPr>
    <w:rPr>
      <w:rFonts w:eastAsia="Times New Roman"/>
      <w:sz w:val="22"/>
      <w:szCs w:val="22"/>
    </w:rPr>
  </w:style>
  <w:style w:type="paragraph" w:customStyle="1" w:styleId="Normal21000">
    <w:name w:val="Normal_2_1_0_0_0"/>
    <w:qFormat/>
    <w:rsid w:val="000C0B57"/>
    <w:pPr>
      <w:spacing w:after="200" w:line="276" w:lineRule="auto"/>
    </w:pPr>
    <w:rPr>
      <w:rFonts w:eastAsia="Times New Roman"/>
      <w:sz w:val="22"/>
      <w:szCs w:val="22"/>
    </w:rPr>
  </w:style>
  <w:style w:type="paragraph" w:customStyle="1" w:styleId="Normal10001">
    <w:name w:val="Normal_1_0_0_0_1"/>
    <w:qFormat/>
    <w:rsid w:val="000C0B57"/>
    <w:pPr>
      <w:spacing w:after="200" w:line="276" w:lineRule="auto"/>
    </w:pPr>
    <w:rPr>
      <w:rFonts w:eastAsia="Times New Roman"/>
      <w:sz w:val="22"/>
      <w:szCs w:val="22"/>
    </w:rPr>
  </w:style>
  <w:style w:type="paragraph" w:customStyle="1" w:styleId="Normal1421">
    <w:name w:val="Normal_14_2_1"/>
    <w:qFormat/>
    <w:rsid w:val="00D0695C"/>
    <w:pPr>
      <w:spacing w:after="200" w:line="276" w:lineRule="auto"/>
    </w:pPr>
    <w:rPr>
      <w:rFonts w:eastAsia="Times New Roman"/>
      <w:sz w:val="22"/>
      <w:szCs w:val="22"/>
    </w:rPr>
  </w:style>
  <w:style w:type="paragraph" w:customStyle="1" w:styleId="Normal131">
    <w:name w:val="Normal_13_1"/>
    <w:qFormat/>
    <w:rsid w:val="00D0695C"/>
    <w:pPr>
      <w:spacing w:after="200" w:line="276" w:lineRule="auto"/>
    </w:pPr>
    <w:rPr>
      <w:rFonts w:eastAsia="Times New Roman"/>
      <w:sz w:val="22"/>
      <w:szCs w:val="22"/>
    </w:rPr>
  </w:style>
  <w:style w:type="paragraph" w:customStyle="1" w:styleId="Footer4">
    <w:name w:val="Footer_4"/>
    <w:basedOn w:val="Normal28"/>
    <w:link w:val="FooterChar4"/>
    <w:uiPriority w:val="99"/>
    <w:semiHidden/>
    <w:unhideWhenUsed/>
    <w:rsid w:val="007D3447"/>
    <w:pPr>
      <w:tabs>
        <w:tab w:val="center" w:pos="4680"/>
        <w:tab w:val="right" w:pos="9360"/>
      </w:tabs>
    </w:pPr>
    <w:rPr>
      <w:sz w:val="20"/>
      <w:szCs w:val="20"/>
    </w:rPr>
  </w:style>
  <w:style w:type="paragraph" w:customStyle="1" w:styleId="Normal28">
    <w:name w:val="Normal_28"/>
    <w:qFormat/>
    <w:rsid w:val="007D3447"/>
    <w:pPr>
      <w:spacing w:after="200" w:line="276" w:lineRule="auto"/>
    </w:pPr>
    <w:rPr>
      <w:rFonts w:eastAsia="Times New Roman"/>
      <w:sz w:val="22"/>
      <w:szCs w:val="22"/>
    </w:rPr>
  </w:style>
  <w:style w:type="character" w:customStyle="1" w:styleId="FooterChar4">
    <w:name w:val="Footer Char_4"/>
    <w:link w:val="Footer4"/>
    <w:uiPriority w:val="99"/>
    <w:semiHidden/>
    <w:locked/>
    <w:rsid w:val="007D3447"/>
    <w:rPr>
      <w:rFonts w:cs="Times New Roman"/>
    </w:rPr>
  </w:style>
  <w:style w:type="paragraph" w:customStyle="1" w:styleId="Normal41">
    <w:name w:val="Normal_4_1"/>
    <w:qFormat/>
    <w:rsid w:val="00AB2121"/>
    <w:pPr>
      <w:spacing w:after="200" w:line="276" w:lineRule="auto"/>
    </w:pPr>
    <w:rPr>
      <w:rFonts w:eastAsia="Times New Roman"/>
      <w:sz w:val="22"/>
      <w:szCs w:val="22"/>
    </w:rPr>
  </w:style>
  <w:style w:type="paragraph" w:customStyle="1" w:styleId="Normal91">
    <w:name w:val="Normal_9_1"/>
    <w:qFormat/>
    <w:rsid w:val="00EC5D45"/>
    <w:pPr>
      <w:spacing w:after="200" w:line="276" w:lineRule="auto"/>
    </w:pPr>
    <w:rPr>
      <w:rFonts w:eastAsia="Times New Roman"/>
      <w:sz w:val="22"/>
      <w:szCs w:val="22"/>
    </w:rPr>
  </w:style>
  <w:style w:type="paragraph" w:customStyle="1" w:styleId="Normal29">
    <w:name w:val="Normal_29"/>
    <w:qFormat/>
    <w:rsid w:val="00D0695C"/>
    <w:pPr>
      <w:spacing w:after="200" w:line="276" w:lineRule="auto"/>
    </w:pPr>
    <w:rPr>
      <w:rFonts w:eastAsia="Times New Roman"/>
      <w:sz w:val="22"/>
      <w:szCs w:val="22"/>
    </w:rPr>
  </w:style>
  <w:style w:type="paragraph" w:customStyle="1" w:styleId="Normal50">
    <w:name w:val="Normal_5_0"/>
    <w:qFormat/>
    <w:rsid w:val="00363C21"/>
    <w:pPr>
      <w:spacing w:after="200" w:line="276" w:lineRule="auto"/>
    </w:pPr>
    <w:rPr>
      <w:rFonts w:eastAsia="Times New Roman"/>
      <w:sz w:val="22"/>
      <w:szCs w:val="22"/>
    </w:rPr>
  </w:style>
  <w:style w:type="paragraph" w:customStyle="1" w:styleId="Normal302">
    <w:name w:val="Normal_30"/>
    <w:qFormat/>
    <w:rsid w:val="00D0695C"/>
    <w:pPr>
      <w:spacing w:after="200" w:line="276" w:lineRule="auto"/>
    </w:pPr>
    <w:rPr>
      <w:rFonts w:eastAsia="Times New Roman"/>
      <w:sz w:val="22"/>
      <w:szCs w:val="22"/>
    </w:rPr>
  </w:style>
  <w:style w:type="paragraph" w:customStyle="1" w:styleId="Normal180">
    <w:name w:val="Normal_18_0"/>
    <w:qFormat/>
    <w:rsid w:val="00A66390"/>
    <w:pPr>
      <w:spacing w:after="200" w:line="276" w:lineRule="auto"/>
    </w:pPr>
    <w:rPr>
      <w:rFonts w:eastAsia="Times New Roman"/>
      <w:sz w:val="22"/>
      <w:szCs w:val="22"/>
    </w:rPr>
  </w:style>
  <w:style w:type="paragraph" w:customStyle="1" w:styleId="ListParagraph6">
    <w:name w:val="List Paragraph_6"/>
    <w:basedOn w:val="Normal302"/>
    <w:uiPriority w:val="34"/>
    <w:qFormat/>
    <w:rsid w:val="009177A1"/>
    <w:pPr>
      <w:ind w:left="720"/>
      <w:contextualSpacing/>
    </w:pPr>
    <w:rPr>
      <w:rFonts w:eastAsia="Calibri"/>
    </w:rPr>
  </w:style>
  <w:style w:type="paragraph" w:customStyle="1" w:styleId="Normal1011">
    <w:name w:val="Normal_10_1"/>
    <w:qFormat/>
    <w:rsid w:val="005C6025"/>
    <w:pPr>
      <w:spacing w:after="200" w:line="276" w:lineRule="auto"/>
    </w:pPr>
    <w:rPr>
      <w:rFonts w:eastAsia="Times New Roman"/>
      <w:sz w:val="22"/>
      <w:szCs w:val="22"/>
    </w:rPr>
  </w:style>
  <w:style w:type="paragraph" w:customStyle="1" w:styleId="Normal500">
    <w:name w:val="Normal_5_0_0"/>
    <w:qFormat/>
    <w:rsid w:val="005C6025"/>
    <w:pPr>
      <w:spacing w:after="200" w:line="276" w:lineRule="auto"/>
    </w:pPr>
    <w:rPr>
      <w:rFonts w:eastAsia="Times New Roman"/>
      <w:sz w:val="22"/>
      <w:szCs w:val="22"/>
    </w:rPr>
  </w:style>
  <w:style w:type="paragraph" w:customStyle="1" w:styleId="Normal61">
    <w:name w:val="Normal_6_1"/>
    <w:qFormat/>
    <w:rsid w:val="005C56C1"/>
    <w:pPr>
      <w:spacing w:after="200" w:line="276" w:lineRule="auto"/>
    </w:pPr>
    <w:rPr>
      <w:rFonts w:eastAsia="Times New Roman"/>
      <w:sz w:val="22"/>
      <w:szCs w:val="22"/>
    </w:rPr>
  </w:style>
  <w:style w:type="paragraph" w:customStyle="1" w:styleId="Normal92">
    <w:name w:val="Normal_9_2"/>
    <w:qFormat/>
    <w:rsid w:val="00D0695C"/>
    <w:pPr>
      <w:spacing w:after="200" w:line="276" w:lineRule="auto"/>
    </w:pPr>
    <w:rPr>
      <w:rFonts w:eastAsia="Times New Roman"/>
      <w:sz w:val="22"/>
      <w:szCs w:val="22"/>
    </w:rPr>
  </w:style>
  <w:style w:type="paragraph" w:customStyle="1" w:styleId="Normal310">
    <w:name w:val="Normal_31"/>
    <w:qFormat/>
    <w:rsid w:val="00D0695C"/>
    <w:pPr>
      <w:spacing w:after="200" w:line="276" w:lineRule="auto"/>
    </w:pPr>
    <w:rPr>
      <w:rFonts w:eastAsia="Times New Roman"/>
      <w:sz w:val="22"/>
      <w:szCs w:val="22"/>
    </w:rPr>
  </w:style>
  <w:style w:type="paragraph" w:customStyle="1" w:styleId="Normal51">
    <w:name w:val="Normal_5_1"/>
    <w:qFormat/>
    <w:rsid w:val="00D0695C"/>
    <w:pPr>
      <w:spacing w:after="200" w:line="276" w:lineRule="auto"/>
    </w:pPr>
    <w:rPr>
      <w:rFonts w:eastAsia="Times New Roman"/>
      <w:sz w:val="22"/>
      <w:szCs w:val="22"/>
    </w:rPr>
  </w:style>
  <w:style w:type="paragraph" w:customStyle="1" w:styleId="Normal102">
    <w:name w:val="Normal_1_0_2"/>
    <w:qFormat/>
    <w:rsid w:val="00BF62D5"/>
    <w:pPr>
      <w:spacing w:after="200" w:line="276" w:lineRule="auto"/>
    </w:pPr>
    <w:rPr>
      <w:rFonts w:eastAsia="Times New Roman"/>
      <w:sz w:val="22"/>
      <w:szCs w:val="22"/>
    </w:rPr>
  </w:style>
  <w:style w:type="paragraph" w:customStyle="1" w:styleId="Default2">
    <w:name w:val="Default_2"/>
    <w:rsid w:val="00D0695C"/>
    <w:pPr>
      <w:widowControl w:val="0"/>
      <w:autoSpaceDE w:val="0"/>
      <w:autoSpaceDN w:val="0"/>
      <w:adjustRightInd w:val="0"/>
    </w:pPr>
    <w:rPr>
      <w:rFonts w:ascii="Times" w:eastAsia="Times New Roman" w:hAnsi="Times" w:cs="Times"/>
      <w:color w:val="000000"/>
      <w:sz w:val="24"/>
      <w:szCs w:val="24"/>
    </w:rPr>
  </w:style>
  <w:style w:type="paragraph" w:customStyle="1" w:styleId="Normal1422">
    <w:name w:val="Normal_14_2_2"/>
    <w:qFormat/>
    <w:rsid w:val="00D0695C"/>
    <w:pPr>
      <w:spacing w:after="200" w:line="276" w:lineRule="auto"/>
    </w:pPr>
    <w:rPr>
      <w:rFonts w:eastAsia="Times New Roman"/>
      <w:sz w:val="22"/>
      <w:szCs w:val="22"/>
    </w:rPr>
  </w:style>
  <w:style w:type="paragraph" w:customStyle="1" w:styleId="Normal1423">
    <w:name w:val="Normal_14_2_3"/>
    <w:qFormat/>
    <w:rsid w:val="00AC59B7"/>
    <w:pPr>
      <w:spacing w:after="200" w:line="276" w:lineRule="auto"/>
    </w:pPr>
    <w:rPr>
      <w:rFonts w:eastAsia="Times New Roman"/>
      <w:sz w:val="22"/>
      <w:szCs w:val="22"/>
    </w:rPr>
  </w:style>
  <w:style w:type="paragraph" w:customStyle="1" w:styleId="Normal14200">
    <w:name w:val="Normal_14_2_0_0"/>
    <w:qFormat/>
    <w:rsid w:val="00B9767E"/>
    <w:pPr>
      <w:spacing w:after="200" w:line="276" w:lineRule="auto"/>
    </w:pPr>
    <w:rPr>
      <w:rFonts w:eastAsia="Times New Roman"/>
      <w:sz w:val="22"/>
      <w:szCs w:val="22"/>
    </w:rPr>
  </w:style>
  <w:style w:type="paragraph" w:customStyle="1" w:styleId="Normal32">
    <w:name w:val="Normal_32"/>
    <w:qFormat/>
    <w:rsid w:val="00F93956"/>
    <w:pPr>
      <w:spacing w:after="200" w:line="276" w:lineRule="auto"/>
    </w:pPr>
    <w:rPr>
      <w:rFonts w:eastAsia="Times New Roman"/>
      <w:sz w:val="22"/>
      <w:szCs w:val="22"/>
    </w:rPr>
  </w:style>
  <w:style w:type="paragraph" w:customStyle="1" w:styleId="Header0">
    <w:name w:val="Header_0"/>
    <w:basedOn w:val="Normal33"/>
    <w:link w:val="HeaderChar0"/>
    <w:uiPriority w:val="99"/>
    <w:semiHidden/>
    <w:unhideWhenUsed/>
    <w:rsid w:val="00E16E48"/>
    <w:pPr>
      <w:tabs>
        <w:tab w:val="center" w:pos="4680"/>
        <w:tab w:val="right" w:pos="9360"/>
      </w:tabs>
    </w:pPr>
    <w:rPr>
      <w:rFonts w:eastAsia="Times New Roman"/>
    </w:rPr>
  </w:style>
  <w:style w:type="paragraph" w:customStyle="1" w:styleId="Normal33">
    <w:name w:val="Normal_33"/>
    <w:qFormat/>
    <w:rsid w:val="00112B9C"/>
    <w:rPr>
      <w:sz w:val="22"/>
      <w:szCs w:val="22"/>
    </w:rPr>
  </w:style>
  <w:style w:type="character" w:customStyle="1" w:styleId="HeaderChar0">
    <w:name w:val="Header Char_0"/>
    <w:basedOn w:val="DefaultParagraphFont"/>
    <w:link w:val="Header0"/>
    <w:uiPriority w:val="99"/>
    <w:semiHidden/>
    <w:rsid w:val="00E16E48"/>
    <w:rPr>
      <w:rFonts w:ascii="Calibri" w:eastAsia="Times New Roman" w:hAnsi="Calibri" w:cs="Times New Roman"/>
    </w:rPr>
  </w:style>
  <w:style w:type="paragraph" w:customStyle="1" w:styleId="Footer5">
    <w:name w:val="Footer_5"/>
    <w:basedOn w:val="Normal33"/>
    <w:link w:val="FooterChar5"/>
    <w:uiPriority w:val="99"/>
    <w:semiHidden/>
    <w:unhideWhenUsed/>
    <w:rsid w:val="00E16E48"/>
    <w:pPr>
      <w:tabs>
        <w:tab w:val="center" w:pos="4680"/>
        <w:tab w:val="right" w:pos="9360"/>
      </w:tabs>
    </w:pPr>
    <w:rPr>
      <w:rFonts w:eastAsia="Times New Roman"/>
    </w:rPr>
  </w:style>
  <w:style w:type="character" w:customStyle="1" w:styleId="FooterChar5">
    <w:name w:val="Footer Char_5"/>
    <w:basedOn w:val="DefaultParagraphFont"/>
    <w:link w:val="Footer5"/>
    <w:uiPriority w:val="99"/>
    <w:semiHidden/>
    <w:rsid w:val="00E16E48"/>
    <w:rPr>
      <w:rFonts w:ascii="Calibri" w:eastAsia="Times New Roman" w:hAnsi="Calibri" w:cs="Times New Roman"/>
    </w:rPr>
  </w:style>
  <w:style w:type="paragraph" w:customStyle="1" w:styleId="Normal211">
    <w:name w:val="Normal_2_1"/>
    <w:qFormat/>
    <w:rsid w:val="00E16E48"/>
    <w:pPr>
      <w:spacing w:after="200" w:line="276" w:lineRule="auto"/>
    </w:pPr>
    <w:rPr>
      <w:rFonts w:eastAsia="Times New Roman"/>
      <w:sz w:val="22"/>
      <w:szCs w:val="22"/>
    </w:rPr>
  </w:style>
  <w:style w:type="paragraph" w:customStyle="1" w:styleId="Heading10">
    <w:name w:val="Heading 1_0"/>
    <w:basedOn w:val="Normal211"/>
    <w:next w:val="Normal211"/>
    <w:link w:val="Heading1Char0"/>
    <w:uiPriority w:val="9"/>
    <w:qFormat/>
    <w:rsid w:val="00E16E48"/>
    <w:pPr>
      <w:keepNext/>
      <w:spacing w:before="240" w:after="60"/>
      <w:outlineLvl w:val="0"/>
    </w:pPr>
    <w:rPr>
      <w:rFonts w:ascii="Cambria" w:hAnsi="Cambria"/>
      <w:b/>
      <w:bCs/>
      <w:kern w:val="32"/>
      <w:sz w:val="32"/>
      <w:szCs w:val="32"/>
    </w:rPr>
  </w:style>
  <w:style w:type="character" w:customStyle="1" w:styleId="Heading1Char0">
    <w:name w:val="Heading 1 Char_0"/>
    <w:basedOn w:val="DefaultParagraphFont"/>
    <w:link w:val="Heading10"/>
    <w:uiPriority w:val="9"/>
    <w:rsid w:val="00E16E48"/>
    <w:rPr>
      <w:rFonts w:ascii="Cambria" w:eastAsia="Times New Roman" w:hAnsi="Cambria" w:cs="Times New Roman"/>
      <w:b/>
      <w:bCs/>
      <w:kern w:val="32"/>
      <w:sz w:val="32"/>
      <w:szCs w:val="32"/>
    </w:rPr>
  </w:style>
  <w:style w:type="paragraph" w:customStyle="1" w:styleId="Normal1500">
    <w:name w:val="Normal_15_0_0"/>
    <w:qFormat/>
    <w:rsid w:val="00E16E48"/>
    <w:pPr>
      <w:spacing w:after="200" w:line="276" w:lineRule="auto"/>
    </w:pPr>
    <w:rPr>
      <w:rFonts w:eastAsia="Times New Roman"/>
      <w:sz w:val="22"/>
      <w:szCs w:val="22"/>
    </w:rPr>
  </w:style>
  <w:style w:type="paragraph" w:customStyle="1" w:styleId="ListParagraph01">
    <w:name w:val="List Paragraph_0_1"/>
    <w:basedOn w:val="Normal211"/>
    <w:link w:val="ListParagraphChar1"/>
    <w:uiPriority w:val="34"/>
    <w:qFormat/>
    <w:rsid w:val="00E16E48"/>
    <w:pPr>
      <w:ind w:left="720"/>
    </w:pPr>
    <w:rPr>
      <w:rFonts w:eastAsia="Calibri"/>
    </w:rPr>
  </w:style>
  <w:style w:type="character" w:customStyle="1" w:styleId="ListParagraphChar1">
    <w:name w:val="List Paragraph Char_1"/>
    <w:basedOn w:val="DefaultParagraphFont"/>
    <w:link w:val="ListParagraph01"/>
    <w:uiPriority w:val="34"/>
    <w:rsid w:val="00E16E48"/>
    <w:rPr>
      <w:rFonts w:ascii="Calibri" w:eastAsia="Calibri" w:hAnsi="Calibri" w:cs="Times New Roman"/>
    </w:rPr>
  </w:style>
  <w:style w:type="paragraph" w:customStyle="1" w:styleId="Normal1600">
    <w:name w:val="Normal_16_0_0"/>
    <w:qFormat/>
    <w:rsid w:val="00E16E48"/>
    <w:pPr>
      <w:spacing w:after="200" w:line="276" w:lineRule="auto"/>
    </w:pPr>
    <w:rPr>
      <w:rFonts w:eastAsia="Times New Roman"/>
      <w:sz w:val="22"/>
      <w:szCs w:val="22"/>
    </w:rPr>
  </w:style>
  <w:style w:type="paragraph" w:customStyle="1" w:styleId="Normal10002">
    <w:name w:val="Normal_10_0_0"/>
    <w:qFormat/>
    <w:rsid w:val="00E16E48"/>
    <w:pPr>
      <w:spacing w:after="200" w:line="276" w:lineRule="auto"/>
    </w:pPr>
    <w:rPr>
      <w:rFonts w:eastAsia="Times New Roman"/>
      <w:sz w:val="22"/>
      <w:szCs w:val="22"/>
    </w:rPr>
  </w:style>
  <w:style w:type="paragraph" w:customStyle="1" w:styleId="Footer6">
    <w:name w:val="Footer_6"/>
    <w:basedOn w:val="Normal34"/>
    <w:link w:val="FooterChar6"/>
    <w:uiPriority w:val="99"/>
    <w:semiHidden/>
    <w:unhideWhenUsed/>
    <w:rsid w:val="00C37C39"/>
    <w:pPr>
      <w:tabs>
        <w:tab w:val="center" w:pos="4680"/>
        <w:tab w:val="right" w:pos="9360"/>
      </w:tabs>
    </w:pPr>
  </w:style>
  <w:style w:type="paragraph" w:customStyle="1" w:styleId="Normal34">
    <w:name w:val="Normal_34"/>
    <w:qFormat/>
    <w:rsid w:val="009F096D"/>
    <w:pPr>
      <w:spacing w:after="200" w:line="276" w:lineRule="auto"/>
    </w:pPr>
    <w:rPr>
      <w:rFonts w:eastAsia="Times New Roman"/>
      <w:sz w:val="22"/>
      <w:szCs w:val="22"/>
    </w:rPr>
  </w:style>
  <w:style w:type="character" w:customStyle="1" w:styleId="FooterChar6">
    <w:name w:val="Footer Char_6"/>
    <w:basedOn w:val="DefaultParagraphFont"/>
    <w:link w:val="Footer6"/>
    <w:uiPriority w:val="99"/>
    <w:semiHidden/>
    <w:rsid w:val="00C37C39"/>
  </w:style>
  <w:style w:type="paragraph" w:customStyle="1" w:styleId="TOCHeading">
    <w:name w:val="TOC_Heading"/>
    <w:basedOn w:val="ListParagraph7"/>
    <w:link w:val="TOCHeadingChar"/>
    <w:qFormat/>
    <w:rsid w:val="003638AE"/>
    <w:pPr>
      <w:numPr>
        <w:numId w:val="5"/>
      </w:numPr>
      <w:spacing w:after="120" w:line="360" w:lineRule="auto"/>
      <w:contextualSpacing/>
    </w:pPr>
    <w:rPr>
      <w:rFonts w:ascii="Times New Roman" w:eastAsia="Times New Roman" w:hAnsi="Times New Roman"/>
      <w:b/>
    </w:rPr>
  </w:style>
  <w:style w:type="paragraph" w:customStyle="1" w:styleId="ListParagraph7">
    <w:name w:val="List Paragraph_7"/>
    <w:basedOn w:val="Normal34"/>
    <w:link w:val="ListParagraphChar2"/>
    <w:uiPriority w:val="34"/>
    <w:qFormat/>
    <w:rsid w:val="00BA4CF1"/>
    <w:pPr>
      <w:ind w:left="720"/>
    </w:pPr>
    <w:rPr>
      <w:rFonts w:eastAsia="Calibri"/>
    </w:rPr>
  </w:style>
  <w:style w:type="character" w:customStyle="1" w:styleId="ListParagraphChar2">
    <w:name w:val="List Paragraph Char_2"/>
    <w:basedOn w:val="DefaultParagraphFont"/>
    <w:link w:val="ListParagraph7"/>
    <w:uiPriority w:val="34"/>
    <w:rsid w:val="00BA4CF1"/>
    <w:rPr>
      <w:rFonts w:eastAsia="Calibri"/>
      <w:sz w:val="22"/>
      <w:szCs w:val="22"/>
    </w:rPr>
  </w:style>
  <w:style w:type="character" w:customStyle="1" w:styleId="TOCHeadingChar">
    <w:name w:val="TOC_Heading Char"/>
    <w:basedOn w:val="ListParagraphChar2"/>
    <w:link w:val="TOCHeading"/>
    <w:rsid w:val="003638AE"/>
    <w:rPr>
      <w:rFonts w:ascii="Times New Roman" w:eastAsia="Times New Roman" w:hAnsi="Times New Roman"/>
      <w:b/>
      <w:sz w:val="22"/>
      <w:szCs w:val="22"/>
    </w:rPr>
  </w:style>
  <w:style w:type="paragraph" w:customStyle="1" w:styleId="Header00">
    <w:name w:val="Header_0_0"/>
    <w:basedOn w:val="Normal72"/>
    <w:link w:val="HeaderChar00"/>
    <w:uiPriority w:val="99"/>
    <w:unhideWhenUsed/>
    <w:rsid w:val="00F00B24"/>
    <w:pPr>
      <w:tabs>
        <w:tab w:val="center" w:pos="4680"/>
        <w:tab w:val="right" w:pos="9360"/>
      </w:tabs>
    </w:pPr>
  </w:style>
  <w:style w:type="paragraph" w:customStyle="1" w:styleId="Normal72">
    <w:name w:val="Normal_7_2"/>
    <w:qFormat/>
    <w:rsid w:val="007C73CE"/>
    <w:pPr>
      <w:spacing w:after="200" w:line="276" w:lineRule="auto"/>
    </w:pPr>
    <w:rPr>
      <w:rFonts w:eastAsia="Times New Roman"/>
      <w:sz w:val="22"/>
      <w:szCs w:val="22"/>
    </w:rPr>
  </w:style>
  <w:style w:type="character" w:customStyle="1" w:styleId="HeaderChar00">
    <w:name w:val="Header Char_0_0"/>
    <w:link w:val="Header00"/>
    <w:uiPriority w:val="99"/>
    <w:rsid w:val="00F00B24"/>
  </w:style>
  <w:style w:type="paragraph" w:customStyle="1" w:styleId="Footer20">
    <w:name w:val="Footer_2_0"/>
    <w:basedOn w:val="Normal72"/>
    <w:link w:val="FooterChar20"/>
    <w:uiPriority w:val="99"/>
    <w:unhideWhenUsed/>
    <w:rsid w:val="00F00B24"/>
    <w:pPr>
      <w:tabs>
        <w:tab w:val="center" w:pos="4680"/>
        <w:tab w:val="right" w:pos="9360"/>
      </w:tabs>
    </w:pPr>
  </w:style>
  <w:style w:type="character" w:customStyle="1" w:styleId="FooterChar20">
    <w:name w:val="Footer Char_2_0"/>
    <w:link w:val="Footer20"/>
    <w:uiPriority w:val="99"/>
    <w:rsid w:val="00F00B24"/>
  </w:style>
  <w:style w:type="paragraph" w:customStyle="1" w:styleId="Normal050">
    <w:name w:val="Normal_0_5_0"/>
    <w:qFormat/>
    <w:rsid w:val="00E721AE"/>
    <w:pPr>
      <w:spacing w:after="200" w:line="276" w:lineRule="auto"/>
    </w:pPr>
    <w:rPr>
      <w:rFonts w:eastAsia="Times New Roman"/>
      <w:sz w:val="22"/>
      <w:szCs w:val="22"/>
    </w:rPr>
  </w:style>
  <w:style w:type="paragraph" w:customStyle="1" w:styleId="ListParagraph21">
    <w:name w:val="List Paragraph_2_1"/>
    <w:basedOn w:val="Normal72"/>
    <w:link w:val="ListParagraphChar3"/>
    <w:uiPriority w:val="34"/>
    <w:qFormat/>
    <w:rsid w:val="00967BC8"/>
    <w:pPr>
      <w:ind w:left="720"/>
    </w:pPr>
    <w:rPr>
      <w:rFonts w:eastAsia="Calibri"/>
    </w:rPr>
  </w:style>
  <w:style w:type="character" w:customStyle="1" w:styleId="ListParagraphChar3">
    <w:name w:val="List Paragraph Char_3"/>
    <w:link w:val="ListParagraph21"/>
    <w:uiPriority w:val="34"/>
    <w:locked/>
    <w:rsid w:val="00391DD2"/>
    <w:rPr>
      <w:sz w:val="22"/>
      <w:szCs w:val="22"/>
    </w:rPr>
  </w:style>
  <w:style w:type="paragraph" w:styleId="CommentText">
    <w:name w:val="annotation text"/>
    <w:basedOn w:val="Normal72"/>
    <w:link w:val="CommentTextChar"/>
    <w:uiPriority w:val="99"/>
    <w:unhideWhenUsed/>
    <w:rsid w:val="00967BC8"/>
    <w:pPr>
      <w:spacing w:line="240" w:lineRule="auto"/>
    </w:pPr>
    <w:rPr>
      <w:sz w:val="20"/>
      <w:szCs w:val="20"/>
    </w:rPr>
  </w:style>
  <w:style w:type="character" w:customStyle="1" w:styleId="CommentTextChar">
    <w:name w:val="Comment Text Char"/>
    <w:basedOn w:val="DefaultParagraphFont"/>
    <w:link w:val="CommentText"/>
    <w:uiPriority w:val="99"/>
    <w:rsid w:val="00967BC8"/>
  </w:style>
  <w:style w:type="paragraph" w:styleId="CommentSubject">
    <w:name w:val="annotation subject"/>
    <w:basedOn w:val="CommentText"/>
    <w:next w:val="CommentText"/>
    <w:link w:val="CommentSubjectChar"/>
    <w:uiPriority w:val="99"/>
    <w:semiHidden/>
    <w:unhideWhenUsed/>
    <w:rsid w:val="00E47A7D"/>
    <w:rPr>
      <w:b/>
      <w:bCs/>
    </w:rPr>
  </w:style>
  <w:style w:type="character" w:customStyle="1" w:styleId="CommentSubjectChar">
    <w:name w:val="Comment Subject Char"/>
    <w:basedOn w:val="CommentTextChar"/>
    <w:link w:val="CommentSubject"/>
    <w:uiPriority w:val="99"/>
    <w:semiHidden/>
    <w:rsid w:val="00E47A7D"/>
    <w:rPr>
      <w:rFonts w:eastAsia="Times New Roman"/>
      <w:b/>
      <w:bCs/>
    </w:rPr>
  </w:style>
  <w:style w:type="paragraph" w:styleId="Revision">
    <w:name w:val="Revision"/>
    <w:hidden/>
    <w:uiPriority w:val="99"/>
    <w:semiHidden/>
    <w:rsid w:val="00E47A7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AD1E9-4E3E-4CED-A17C-FC81A738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ISO New England</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TMSServices</dc:creator>
  <cp:lastModifiedBy>Caley, Margoth</cp:lastModifiedBy>
  <cp:revision>3</cp:revision>
  <cp:lastPrinted>2017-01-10T19:54:00Z</cp:lastPrinted>
  <dcterms:created xsi:type="dcterms:W3CDTF">2020-07-16T19:11:00Z</dcterms:created>
  <dcterms:modified xsi:type="dcterms:W3CDTF">2020-07-16T19:12:00Z</dcterms:modified>
</cp:coreProperties>
</file>